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594497" w14:textId="77777777" w:rsidR="004837C2" w:rsidRPr="00E22C82" w:rsidRDefault="00B4550C" w:rsidP="00E22C82">
      <w:pPr>
        <w:spacing w:line="360" w:lineRule="auto"/>
        <w:rPr>
          <w:rFonts w:ascii="Arial" w:hAnsi="Arial" w:cs="Arial"/>
          <w:b/>
          <w:sz w:val="30"/>
        </w:rPr>
      </w:pPr>
      <w:ins w:id="0" w:author="Windows User" w:date="2017-12-29T16:22:00Z">
        <w:r>
          <w:rPr>
            <w:rFonts w:ascii="Arial" w:hAnsi="Arial" w:cs="Arial"/>
            <w:b/>
            <w:sz w:val="30"/>
          </w:rPr>
          <w:t>HỢP PHẦN</w:t>
        </w:r>
      </w:ins>
      <w:del w:id="1" w:author="Windows User" w:date="2017-12-29T16:22:00Z">
        <w:r w:rsidR="00326DE4" w:rsidRPr="00E22C82" w:rsidDel="00B4550C">
          <w:rPr>
            <w:rFonts w:ascii="Arial" w:hAnsi="Arial" w:cs="Arial"/>
            <w:b/>
            <w:sz w:val="30"/>
          </w:rPr>
          <w:delText>MODULE</w:delText>
        </w:r>
      </w:del>
      <w:r w:rsidR="00326DE4" w:rsidRPr="00E22C82">
        <w:rPr>
          <w:rFonts w:ascii="Arial" w:hAnsi="Arial" w:cs="Arial"/>
          <w:b/>
          <w:sz w:val="30"/>
        </w:rPr>
        <w:t xml:space="preserve"> 2</w:t>
      </w:r>
    </w:p>
    <w:p w14:paraId="20A93238" w14:textId="77777777" w:rsidR="00A60A3F" w:rsidRPr="00E22C82" w:rsidRDefault="00A60A3F" w:rsidP="00E22C82">
      <w:pPr>
        <w:spacing w:line="360" w:lineRule="auto"/>
        <w:rPr>
          <w:rFonts w:ascii="Arial" w:hAnsi="Arial" w:cs="Arial"/>
          <w:b/>
          <w:sz w:val="28"/>
          <w:szCs w:val="28"/>
        </w:rPr>
      </w:pPr>
      <w:r w:rsidRPr="00E22C82">
        <w:rPr>
          <w:rFonts w:ascii="Arial" w:hAnsi="Arial" w:cs="Arial"/>
          <w:b/>
          <w:sz w:val="28"/>
          <w:szCs w:val="28"/>
        </w:rPr>
        <w:t>LÀM VIỆC NHÓM 1: VẼ SƠ ĐỒ DỊCH VỤ</w:t>
      </w:r>
    </w:p>
    <w:p w14:paraId="15F84E43" w14:textId="77777777" w:rsidR="00D41EEC" w:rsidRPr="00E22C82" w:rsidRDefault="00D41EEC" w:rsidP="00E22C82">
      <w:pPr>
        <w:spacing w:line="360" w:lineRule="auto"/>
        <w:rPr>
          <w:rFonts w:ascii="Arial" w:hAnsi="Arial" w:cs="Arial"/>
          <w:b/>
          <w:sz w:val="28"/>
          <w:szCs w:val="28"/>
        </w:rPr>
      </w:pPr>
    </w:p>
    <w:p w14:paraId="71DF117D" w14:textId="77777777" w:rsidR="00A60A3F" w:rsidRPr="00E22C82" w:rsidRDefault="00A60A3F" w:rsidP="00E22C82">
      <w:pPr>
        <w:spacing w:line="360" w:lineRule="auto"/>
        <w:rPr>
          <w:rFonts w:ascii="Arial" w:hAnsi="Arial" w:cs="Arial"/>
          <w:b/>
        </w:rPr>
      </w:pPr>
      <w:r w:rsidRPr="00E22C82">
        <w:rPr>
          <w:rFonts w:ascii="Arial" w:hAnsi="Arial" w:cs="Arial"/>
          <w:b/>
          <w:noProof/>
          <w:lang w:eastAsia="en-GB"/>
        </w:rPr>
        <mc:AlternateContent>
          <mc:Choice Requires="wps">
            <w:drawing>
              <wp:anchor distT="0" distB="0" distL="114300" distR="114300" simplePos="0" relativeHeight="251659264" behindDoc="1" locked="0" layoutInCell="1" hidden="0" allowOverlap="1" wp14:anchorId="3CC685A1" wp14:editId="27014C14">
                <wp:simplePos x="0" y="0"/>
                <wp:positionH relativeFrom="margin">
                  <wp:posOffset>304800</wp:posOffset>
                </wp:positionH>
                <wp:positionV relativeFrom="paragraph">
                  <wp:posOffset>29210</wp:posOffset>
                </wp:positionV>
                <wp:extent cx="6193155" cy="3276600"/>
                <wp:effectExtent l="0" t="0" r="55245" b="19050"/>
                <wp:wrapSquare wrapText="bothSides" distT="0" distB="0" distL="114300" distR="114300"/>
                <wp:docPr id="8" name="Rectangle: Folded Corner 8"/>
                <wp:cNvGraphicFramePr/>
                <a:graphic xmlns:a="http://schemas.openxmlformats.org/drawingml/2006/main">
                  <a:graphicData uri="http://schemas.microsoft.com/office/word/2010/wordprocessingShape">
                    <wps:wsp>
                      <wps:cNvSpPr/>
                      <wps:spPr>
                        <a:xfrm>
                          <a:off x="0" y="0"/>
                          <a:ext cx="6193155" cy="3276600"/>
                        </a:xfrm>
                        <a:prstGeom prst="foldedCorner">
                          <a:avLst>
                            <a:gd name="adj" fmla="val 16667"/>
                          </a:avLst>
                        </a:prstGeom>
                        <a:solidFill>
                          <a:schemeClr val="lt1"/>
                        </a:solidFill>
                        <a:ln w="12700" cap="flat" cmpd="sng">
                          <a:solidFill>
                            <a:schemeClr val="accent2"/>
                          </a:solidFill>
                          <a:prstDash val="solid"/>
                          <a:miter lim="800000"/>
                          <a:headEnd type="none" w="med" len="med"/>
                          <a:tailEnd type="none" w="med" len="med"/>
                        </a:ln>
                      </wps:spPr>
                      <wps:txbx>
                        <w:txbxContent>
                          <w:p w14:paraId="066B09F3" w14:textId="77777777" w:rsidR="00206B93" w:rsidRPr="00A60A3F" w:rsidRDefault="00206B93" w:rsidP="00A60A3F">
                            <w:pPr>
                              <w:spacing w:after="120" w:line="240" w:lineRule="auto"/>
                              <w:jc w:val="center"/>
                              <w:textDirection w:val="btLr"/>
                              <w:rPr>
                                <w:rFonts w:ascii="Arial" w:hAnsi="Arial" w:cs="Arial"/>
                                <w:sz w:val="28"/>
                              </w:rPr>
                            </w:pPr>
                            <w:r w:rsidRPr="00A60A3F">
                              <w:rPr>
                                <w:rFonts w:ascii="Arial" w:eastAsia="Cabin" w:hAnsi="Arial" w:cs="Arial"/>
                                <w:color w:val="297FD5"/>
                                <w:sz w:val="36"/>
                              </w:rPr>
                              <w:t>Hoa</w:t>
                            </w:r>
                            <w:r w:rsidRPr="00A60A3F">
                              <w:rPr>
                                <w:rFonts w:ascii="Arial" w:eastAsia="Cabin" w:hAnsi="Arial" w:cs="Arial"/>
                                <w:color w:val="297FD5"/>
                                <w:sz w:val="36"/>
                                <w:lang w:val="vi-VN"/>
                              </w:rPr>
                              <w:t>̣t</w:t>
                            </w:r>
                            <w:r w:rsidRPr="00A60A3F">
                              <w:rPr>
                                <w:rFonts w:ascii="Arial" w:eastAsia="Cabin" w:hAnsi="Arial" w:cs="Arial"/>
                                <w:color w:val="297FD5"/>
                                <w:sz w:val="36"/>
                                <w:lang w:val="en-US"/>
                              </w:rPr>
                              <w:t xml:space="preserve"> </w:t>
                            </w:r>
                            <w:r w:rsidRPr="00A60A3F">
                              <w:rPr>
                                <w:rFonts w:ascii="Arial" w:eastAsia="Cabin" w:hAnsi="Arial" w:cs="Arial"/>
                                <w:color w:val="297FD5"/>
                                <w:sz w:val="36"/>
                                <w:lang w:val="vi-VN"/>
                              </w:rPr>
                              <w:t>động nhóm</w:t>
                            </w:r>
                            <w:r w:rsidRPr="00A60A3F">
                              <w:rPr>
                                <w:rFonts w:ascii="Arial" w:eastAsia="Cabin" w:hAnsi="Arial" w:cs="Arial"/>
                                <w:color w:val="297FD5"/>
                                <w:sz w:val="36"/>
                                <w:lang w:val="en-US"/>
                              </w:rPr>
                              <w:t xml:space="preserve"> </w:t>
                            </w:r>
                            <w:r w:rsidRPr="00A60A3F">
                              <w:rPr>
                                <w:rFonts w:ascii="Arial" w:eastAsia="Cabin" w:hAnsi="Arial" w:cs="Arial"/>
                                <w:color w:val="297FD5"/>
                                <w:sz w:val="36"/>
                                <w:lang w:val="vi-VN"/>
                              </w:rPr>
                              <w:t xml:space="preserve">nhỏ </w:t>
                            </w:r>
                          </w:p>
                          <w:p w14:paraId="536969F2" w14:textId="77777777" w:rsidR="00206B93" w:rsidRPr="00A60A3F" w:rsidRDefault="00206B93" w:rsidP="00A60A3F">
                            <w:pPr>
                              <w:pStyle w:val="ListParagraph"/>
                              <w:numPr>
                                <w:ilvl w:val="0"/>
                                <w:numId w:val="1"/>
                              </w:numPr>
                              <w:spacing w:after="200" w:line="275" w:lineRule="auto"/>
                              <w:textDirection w:val="btLr"/>
                              <w:rPr>
                                <w:rFonts w:ascii="Arial" w:hAnsi="Arial" w:cs="Arial"/>
                              </w:rPr>
                            </w:pPr>
                            <w:r w:rsidRPr="00A60A3F">
                              <w:rPr>
                                <w:rFonts w:ascii="Arial" w:eastAsia="Arial" w:hAnsi="Arial" w:cs="Arial"/>
                                <w:sz w:val="21"/>
                              </w:rPr>
                              <w:t>Chia hội thảo viên thành nhóm nhỏ, 8-10 người/nhóm.</w:t>
                            </w:r>
                          </w:p>
                          <w:p w14:paraId="0E124B60" w14:textId="77777777" w:rsidR="00206B93" w:rsidRPr="00A60A3F" w:rsidRDefault="00206B93" w:rsidP="00A60A3F">
                            <w:pPr>
                              <w:pStyle w:val="ListParagraph"/>
                              <w:numPr>
                                <w:ilvl w:val="0"/>
                                <w:numId w:val="1"/>
                              </w:numPr>
                              <w:spacing w:after="200" w:line="275" w:lineRule="auto"/>
                              <w:textDirection w:val="btLr"/>
                              <w:rPr>
                                <w:rFonts w:ascii="Arial" w:hAnsi="Arial" w:cs="Arial"/>
                              </w:rPr>
                            </w:pPr>
                            <w:r w:rsidRPr="00A60A3F">
                              <w:rPr>
                                <w:rFonts w:ascii="Arial" w:eastAsia="Arial" w:hAnsi="Arial" w:cs="Arial"/>
                                <w:sz w:val="21"/>
                              </w:rPr>
                              <w:t>Hướng dẫn:</w:t>
                            </w:r>
                          </w:p>
                          <w:p w14:paraId="6EE248E9" w14:textId="77777777" w:rsidR="00206B93" w:rsidRPr="00A60A3F" w:rsidRDefault="00206B93" w:rsidP="00A60A3F">
                            <w:pPr>
                              <w:pStyle w:val="ListParagraph"/>
                              <w:numPr>
                                <w:ilvl w:val="1"/>
                                <w:numId w:val="1"/>
                              </w:numPr>
                              <w:spacing w:after="200" w:line="275" w:lineRule="auto"/>
                              <w:textDirection w:val="btLr"/>
                              <w:rPr>
                                <w:rFonts w:ascii="Arial" w:hAnsi="Arial" w:cs="Arial"/>
                              </w:rPr>
                            </w:pPr>
                            <w:r w:rsidRPr="00A60A3F">
                              <w:rPr>
                                <w:rFonts w:ascii="Arial" w:hAnsi="Arial" w:cs="Arial"/>
                              </w:rPr>
                              <w:t>Lập sơ đồ các loại/dịch vụ giảm hại hiện có trong nước các anh/chị</w:t>
                            </w:r>
                          </w:p>
                          <w:p w14:paraId="7A1404D5" w14:textId="77777777" w:rsidR="00206B93" w:rsidRPr="00A60A3F" w:rsidRDefault="00206B93" w:rsidP="00A60A3F">
                            <w:pPr>
                              <w:pStyle w:val="ListParagraph"/>
                              <w:numPr>
                                <w:ilvl w:val="1"/>
                                <w:numId w:val="1"/>
                              </w:numPr>
                              <w:spacing w:after="200" w:line="275" w:lineRule="auto"/>
                              <w:textDirection w:val="btLr"/>
                              <w:rPr>
                                <w:rFonts w:ascii="Arial" w:hAnsi="Arial" w:cs="Arial"/>
                              </w:rPr>
                            </w:pPr>
                            <w:r w:rsidRPr="00A60A3F">
                              <w:rPr>
                                <w:rFonts w:ascii="Arial" w:hAnsi="Arial" w:cs="Arial"/>
                              </w:rPr>
                              <w:t>Lưu ý đặc biệt vào các dịch vụ cho phụ nữ tiêm chích ma tuý</w:t>
                            </w:r>
                          </w:p>
                          <w:p w14:paraId="6D0A58AF" w14:textId="77777777" w:rsidR="00206B93" w:rsidRPr="00A60A3F" w:rsidRDefault="00206B93" w:rsidP="00A60A3F">
                            <w:pPr>
                              <w:pStyle w:val="ListParagraph"/>
                              <w:numPr>
                                <w:ilvl w:val="1"/>
                                <w:numId w:val="1"/>
                              </w:numPr>
                              <w:spacing w:after="200" w:line="275" w:lineRule="auto"/>
                              <w:textDirection w:val="btLr"/>
                              <w:rPr>
                                <w:rFonts w:ascii="Arial" w:hAnsi="Arial" w:cs="Arial"/>
                              </w:rPr>
                            </w:pPr>
                            <w:r w:rsidRPr="00A60A3F">
                              <w:rPr>
                                <w:rFonts w:ascii="Arial" w:hAnsi="Arial" w:cs="Arial"/>
                              </w:rPr>
                              <w:t>Ghi nhận về địa điểm cung cấp các dịch vụ hiện có, các dịch vụ được cung cấp như thế nào, ai là người cung cấp dịch vụ và dịch vụ đó dành cho đối tượng nào</w:t>
                            </w:r>
                          </w:p>
                          <w:p w14:paraId="40F934C6" w14:textId="77777777" w:rsidR="00206B93" w:rsidRPr="00A60A3F" w:rsidRDefault="00206B93" w:rsidP="00A60A3F">
                            <w:pPr>
                              <w:pStyle w:val="ListParagraph"/>
                              <w:numPr>
                                <w:ilvl w:val="1"/>
                                <w:numId w:val="1"/>
                              </w:numPr>
                              <w:spacing w:after="200" w:line="275" w:lineRule="auto"/>
                              <w:textDirection w:val="btLr"/>
                              <w:rPr>
                                <w:rFonts w:ascii="Arial" w:hAnsi="Arial" w:cs="Arial"/>
                              </w:rPr>
                            </w:pPr>
                            <w:r w:rsidRPr="00A60A3F">
                              <w:rPr>
                                <w:rFonts w:ascii="Arial" w:hAnsi="Arial" w:cs="Arial"/>
                              </w:rPr>
                              <w:t xml:space="preserve"> Tham khảo tài liệu ngày 1 về bảng kê danh mục các gói dịch vụ giảm hại toàn diện theo như chính sách của UNODC (Tóm tắt chính sách: Phụ nữ tiêm chích ma túy và HIV: nhận diện các nhu cầu cụ thể)</w:t>
                            </w:r>
                          </w:p>
                          <w:p w14:paraId="336A6BDE" w14:textId="77777777" w:rsidR="00206B93" w:rsidRPr="00A60A3F" w:rsidRDefault="00206B93" w:rsidP="00A60A3F">
                            <w:pPr>
                              <w:pStyle w:val="ListParagraph"/>
                              <w:numPr>
                                <w:ilvl w:val="1"/>
                                <w:numId w:val="1"/>
                              </w:numPr>
                              <w:spacing w:after="200" w:line="275" w:lineRule="auto"/>
                              <w:textDirection w:val="btLr"/>
                              <w:rPr>
                                <w:rFonts w:ascii="Arial" w:hAnsi="Arial" w:cs="Arial"/>
                              </w:rPr>
                            </w:pPr>
                            <w:r w:rsidRPr="00A60A3F">
                              <w:rPr>
                                <w:rFonts w:ascii="Arial" w:hAnsi="Arial" w:cs="Arial"/>
                              </w:rPr>
                              <w:t>Khuyến khích hội thảo viên sáng tạo trong việc mô tả các hướng dịch vụ</w:t>
                            </w:r>
                          </w:p>
                          <w:p w14:paraId="14B8F89F" w14:textId="77777777" w:rsidR="00206B93" w:rsidRPr="00A60A3F" w:rsidRDefault="00206B93" w:rsidP="00A60A3F">
                            <w:pPr>
                              <w:spacing w:after="200" w:line="275" w:lineRule="auto"/>
                              <w:textDirection w:val="btLr"/>
                              <w:rPr>
                                <w:rFonts w:ascii="Arial" w:hAnsi="Arial" w:cs="Arial"/>
                              </w:rPr>
                            </w:pPr>
                            <w:r w:rsidRPr="00A60A3F">
                              <w:rPr>
                                <w:rFonts w:ascii="Arial" w:hAnsi="Arial" w:cs="Arial"/>
                              </w:rPr>
                              <w:t>3. Sử dụng phương pháp Gallery Walk để trình bày, khuyến khích mọi người di chuyển quanh không gian hội thảo</w:t>
                            </w:r>
                          </w:p>
                        </w:txbxContent>
                      </wps:txbx>
                      <wps:bodyPr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CC685A1"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Folded Corner 8" o:spid="_x0000_s1026" type="#_x0000_t65" style="position:absolute;left:0;text-align:left;margin-left:24pt;margin-top:2.3pt;width:487.65pt;height:258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" adj="18000" fillcolor="white [3201]" strokecolor="#c0504d [3205]" strokeweight="1pt">
                <v:stroke joinstyle="miter"/>
                <v:textbox inset="2.53958mm,1.2694mm,2.53958mm,1.2694mm">
                  <w:txbxContent>
                    <w:p w14:paraId="066B09F3" w14:textId="77777777" w:rsidR="00206B93" w:rsidRPr="00A60A3F" w:rsidRDefault="00206B93" w:rsidP="00A60A3F">
                      <w:pPr>
                        <w:spacing w:after="120" w:line="240" w:lineRule="auto"/>
                        <w:jc w:val="center"/>
                        <w:textDirection w:val="btLr"/>
                        <w:rPr>
                          <w:rFonts w:ascii="Arial" w:hAnsi="Arial" w:cs="Arial"/>
                          <w:sz w:val="28"/>
                        </w:rPr>
                      </w:pPr>
                      <w:r w:rsidRPr="00A60A3F">
                        <w:rPr>
                          <w:rFonts w:ascii="Arial" w:eastAsia="Cabin" w:hAnsi="Arial" w:cs="Arial"/>
                          <w:color w:val="297FD5"/>
                          <w:sz w:val="36"/>
                        </w:rPr>
                        <w:t>Hoa</w:t>
                      </w:r>
                      <w:r w:rsidRPr="00A60A3F">
                        <w:rPr>
                          <w:rFonts w:ascii="Arial" w:eastAsia="Cabin" w:hAnsi="Arial" w:cs="Arial"/>
                          <w:color w:val="297FD5"/>
                          <w:sz w:val="36"/>
                          <w:lang w:val="vi-VN"/>
                        </w:rPr>
                        <w:t>̣t</w:t>
                      </w:r>
                      <w:r w:rsidRPr="00A60A3F">
                        <w:rPr>
                          <w:rFonts w:ascii="Arial" w:eastAsia="Cabin" w:hAnsi="Arial" w:cs="Arial"/>
                          <w:color w:val="297FD5"/>
                          <w:sz w:val="36"/>
                          <w:lang w:val="en-US"/>
                        </w:rPr>
                        <w:t xml:space="preserve"> </w:t>
                      </w:r>
                      <w:r w:rsidRPr="00A60A3F">
                        <w:rPr>
                          <w:rFonts w:ascii="Arial" w:eastAsia="Cabin" w:hAnsi="Arial" w:cs="Arial"/>
                          <w:color w:val="297FD5"/>
                          <w:sz w:val="36"/>
                          <w:lang w:val="vi-VN"/>
                        </w:rPr>
                        <w:t>động nhóm</w:t>
                      </w:r>
                      <w:r w:rsidRPr="00A60A3F">
                        <w:rPr>
                          <w:rFonts w:ascii="Arial" w:eastAsia="Cabin" w:hAnsi="Arial" w:cs="Arial"/>
                          <w:color w:val="297FD5"/>
                          <w:sz w:val="36"/>
                          <w:lang w:val="en-US"/>
                        </w:rPr>
                        <w:t xml:space="preserve"> </w:t>
                      </w:r>
                      <w:r w:rsidRPr="00A60A3F">
                        <w:rPr>
                          <w:rFonts w:ascii="Arial" w:eastAsia="Cabin" w:hAnsi="Arial" w:cs="Arial"/>
                          <w:color w:val="297FD5"/>
                          <w:sz w:val="36"/>
                          <w:lang w:val="vi-VN"/>
                        </w:rPr>
                        <w:t xml:space="preserve">nhỏ </w:t>
                      </w:r>
                    </w:p>
                    <w:p w14:paraId="536969F2" w14:textId="77777777" w:rsidR="00206B93" w:rsidRPr="00A60A3F" w:rsidRDefault="00206B93" w:rsidP="00A60A3F">
                      <w:pPr>
                        <w:pStyle w:val="ListParagraph"/>
                        <w:numPr>
                          <w:ilvl w:val="0"/>
                          <w:numId w:val="1"/>
                        </w:numPr>
                        <w:spacing w:after="200" w:line="275" w:lineRule="auto"/>
                        <w:textDirection w:val="btLr"/>
                        <w:rPr>
                          <w:rFonts w:ascii="Arial" w:hAnsi="Arial" w:cs="Arial"/>
                        </w:rPr>
                      </w:pPr>
                      <w:r w:rsidRPr="00A60A3F">
                        <w:rPr>
                          <w:rFonts w:ascii="Arial" w:eastAsia="Arial" w:hAnsi="Arial" w:cs="Arial"/>
                          <w:sz w:val="21"/>
                        </w:rPr>
                        <w:t>Chia hội thảo viên thành nhóm nhỏ, 8-10 người/nhóm.</w:t>
                      </w:r>
                    </w:p>
                    <w:p w14:paraId="0E124B60" w14:textId="77777777" w:rsidR="00206B93" w:rsidRPr="00A60A3F" w:rsidRDefault="00206B93" w:rsidP="00A60A3F">
                      <w:pPr>
                        <w:pStyle w:val="ListParagraph"/>
                        <w:numPr>
                          <w:ilvl w:val="0"/>
                          <w:numId w:val="1"/>
                        </w:numPr>
                        <w:spacing w:after="200" w:line="275" w:lineRule="auto"/>
                        <w:textDirection w:val="btLr"/>
                        <w:rPr>
                          <w:rFonts w:ascii="Arial" w:hAnsi="Arial" w:cs="Arial"/>
                        </w:rPr>
                      </w:pPr>
                      <w:r w:rsidRPr="00A60A3F">
                        <w:rPr>
                          <w:rFonts w:ascii="Arial" w:eastAsia="Arial" w:hAnsi="Arial" w:cs="Arial"/>
                          <w:sz w:val="21"/>
                        </w:rPr>
                        <w:t>Hướng dẫn:</w:t>
                      </w:r>
                    </w:p>
                    <w:p w14:paraId="6EE248E9" w14:textId="77777777" w:rsidR="00206B93" w:rsidRPr="00A60A3F" w:rsidRDefault="00206B93" w:rsidP="00A60A3F">
                      <w:pPr>
                        <w:pStyle w:val="ListParagraph"/>
                        <w:numPr>
                          <w:ilvl w:val="1"/>
                          <w:numId w:val="1"/>
                        </w:numPr>
                        <w:spacing w:after="200" w:line="275" w:lineRule="auto"/>
                        <w:textDirection w:val="btLr"/>
                        <w:rPr>
                          <w:rFonts w:ascii="Arial" w:hAnsi="Arial" w:cs="Arial"/>
                        </w:rPr>
                      </w:pPr>
                      <w:r w:rsidRPr="00A60A3F">
                        <w:rPr>
                          <w:rFonts w:ascii="Arial" w:hAnsi="Arial" w:cs="Arial"/>
                        </w:rPr>
                        <w:t>Lập sơ đồ các loại/dịch vụ giảm hại hiện có trong nước các anh/chị</w:t>
                      </w:r>
                    </w:p>
                    <w:p w14:paraId="7A1404D5" w14:textId="77777777" w:rsidR="00206B93" w:rsidRPr="00A60A3F" w:rsidRDefault="00206B93" w:rsidP="00A60A3F">
                      <w:pPr>
                        <w:pStyle w:val="ListParagraph"/>
                        <w:numPr>
                          <w:ilvl w:val="1"/>
                          <w:numId w:val="1"/>
                        </w:numPr>
                        <w:spacing w:after="200" w:line="275" w:lineRule="auto"/>
                        <w:textDirection w:val="btLr"/>
                        <w:rPr>
                          <w:rFonts w:ascii="Arial" w:hAnsi="Arial" w:cs="Arial"/>
                        </w:rPr>
                      </w:pPr>
                      <w:r w:rsidRPr="00A60A3F">
                        <w:rPr>
                          <w:rFonts w:ascii="Arial" w:hAnsi="Arial" w:cs="Arial"/>
                        </w:rPr>
                        <w:t>Lưu ý đặc biệt vào các dịch vụ cho phụ nữ tiêm chích ma tuý</w:t>
                      </w:r>
                    </w:p>
                    <w:p w14:paraId="6D0A58AF" w14:textId="77777777" w:rsidR="00206B93" w:rsidRPr="00A60A3F" w:rsidRDefault="00206B93" w:rsidP="00A60A3F">
                      <w:pPr>
                        <w:pStyle w:val="ListParagraph"/>
                        <w:numPr>
                          <w:ilvl w:val="1"/>
                          <w:numId w:val="1"/>
                        </w:numPr>
                        <w:spacing w:after="200" w:line="275" w:lineRule="auto"/>
                        <w:textDirection w:val="btLr"/>
                        <w:rPr>
                          <w:rFonts w:ascii="Arial" w:hAnsi="Arial" w:cs="Arial"/>
                        </w:rPr>
                      </w:pPr>
                      <w:r w:rsidRPr="00A60A3F">
                        <w:rPr>
                          <w:rFonts w:ascii="Arial" w:hAnsi="Arial" w:cs="Arial"/>
                        </w:rPr>
                        <w:t>Ghi nhận về địa điểm cung cấp các dịch vụ hiện có, các dịch vụ được cung cấp như thế nào, ai là người cung cấp dịch vụ và dịch vụ đó dành cho đối tượng nào</w:t>
                      </w:r>
                    </w:p>
                    <w:p w14:paraId="40F934C6" w14:textId="77777777" w:rsidR="00206B93" w:rsidRPr="00A60A3F" w:rsidRDefault="00206B93" w:rsidP="00A60A3F">
                      <w:pPr>
                        <w:pStyle w:val="ListParagraph"/>
                        <w:numPr>
                          <w:ilvl w:val="1"/>
                          <w:numId w:val="1"/>
                        </w:numPr>
                        <w:spacing w:after="200" w:line="275" w:lineRule="auto"/>
                        <w:textDirection w:val="btLr"/>
                        <w:rPr>
                          <w:rFonts w:ascii="Arial" w:hAnsi="Arial" w:cs="Arial"/>
                        </w:rPr>
                      </w:pPr>
                      <w:r w:rsidRPr="00A60A3F">
                        <w:rPr>
                          <w:rFonts w:ascii="Arial" w:hAnsi="Arial" w:cs="Arial"/>
                        </w:rPr>
                        <w:t xml:space="preserve"> Tham khảo tài liệu ngày 1 về bảng kê danh mục các gói dịch vụ giảm hại toàn diện theo như chính sách của UNODC (Tóm tắt chính sách: Phụ nữ tiêm chích ma túy và HIV: nhận diện các nhu cầu cụ thể)</w:t>
                      </w:r>
                    </w:p>
                    <w:p w14:paraId="336A6BDE" w14:textId="77777777" w:rsidR="00206B93" w:rsidRPr="00A60A3F" w:rsidRDefault="00206B93" w:rsidP="00A60A3F">
                      <w:pPr>
                        <w:pStyle w:val="ListParagraph"/>
                        <w:numPr>
                          <w:ilvl w:val="1"/>
                          <w:numId w:val="1"/>
                        </w:numPr>
                        <w:spacing w:after="200" w:line="275" w:lineRule="auto"/>
                        <w:textDirection w:val="btLr"/>
                        <w:rPr>
                          <w:rFonts w:ascii="Arial" w:hAnsi="Arial" w:cs="Arial"/>
                        </w:rPr>
                      </w:pPr>
                      <w:r w:rsidRPr="00A60A3F">
                        <w:rPr>
                          <w:rFonts w:ascii="Arial" w:hAnsi="Arial" w:cs="Arial"/>
                        </w:rPr>
                        <w:t>Khuyến khích hội thảo viên sáng tạo trong việc mô tả các hướng dịch vụ</w:t>
                      </w:r>
                    </w:p>
                    <w:p w14:paraId="14B8F89F" w14:textId="77777777" w:rsidR="00206B93" w:rsidRPr="00A60A3F" w:rsidRDefault="00206B93" w:rsidP="00A60A3F">
                      <w:pPr>
                        <w:spacing w:after="200" w:line="275" w:lineRule="auto"/>
                        <w:textDirection w:val="btLr"/>
                        <w:rPr>
                          <w:rFonts w:ascii="Arial" w:hAnsi="Arial" w:cs="Arial"/>
                        </w:rPr>
                      </w:pPr>
                      <w:r w:rsidRPr="00A60A3F">
                        <w:rPr>
                          <w:rFonts w:ascii="Arial" w:hAnsi="Arial" w:cs="Arial"/>
                        </w:rPr>
                        <w:t>3. Sử dụng phương pháp Gallery Walk để trình bày, khuyến khích mọi người di chuyển quanh không gian hội thảo</w:t>
                      </w:r>
                    </w:p>
                  </w:txbxContent>
                </v:textbox>
                <w10:wrap type="square" anchorx="margin"/>
              </v:shape>
            </w:pict>
          </mc:Fallback>
        </mc:AlternateContent>
      </w:r>
    </w:p>
    <w:p w14:paraId="15AEEE9C" w14:textId="77777777" w:rsidR="00A60A3F" w:rsidRPr="00E22C82" w:rsidRDefault="00A60A3F" w:rsidP="00E22C82">
      <w:pPr>
        <w:spacing w:line="360" w:lineRule="auto"/>
        <w:rPr>
          <w:rFonts w:ascii="Arial" w:hAnsi="Arial" w:cs="Arial"/>
          <w:b/>
        </w:rPr>
      </w:pPr>
    </w:p>
    <w:p w14:paraId="7304966F" w14:textId="77777777" w:rsidR="00A60A3F" w:rsidRPr="00E22C82" w:rsidRDefault="00A60A3F" w:rsidP="00E22C82">
      <w:pPr>
        <w:spacing w:line="360" w:lineRule="auto"/>
        <w:rPr>
          <w:rFonts w:ascii="Arial" w:hAnsi="Arial" w:cs="Arial"/>
          <w:b/>
        </w:rPr>
      </w:pPr>
    </w:p>
    <w:p w14:paraId="120C1045" w14:textId="77777777" w:rsidR="00A60A3F" w:rsidRPr="00E22C82" w:rsidRDefault="00A60A3F" w:rsidP="00E22C82">
      <w:pPr>
        <w:spacing w:line="360" w:lineRule="auto"/>
        <w:rPr>
          <w:rFonts w:ascii="Arial" w:hAnsi="Arial" w:cs="Arial"/>
          <w:b/>
        </w:rPr>
      </w:pPr>
    </w:p>
    <w:p w14:paraId="73D8E8ED" w14:textId="77777777" w:rsidR="00A60A3F" w:rsidRPr="00E22C82" w:rsidRDefault="00A60A3F" w:rsidP="00E22C82">
      <w:pPr>
        <w:spacing w:line="360" w:lineRule="auto"/>
        <w:rPr>
          <w:rFonts w:ascii="Arial" w:hAnsi="Arial" w:cs="Arial"/>
          <w:b/>
        </w:rPr>
      </w:pPr>
    </w:p>
    <w:p w14:paraId="636CBF56" w14:textId="77777777" w:rsidR="00A60A3F" w:rsidRPr="00E22C82" w:rsidRDefault="00A60A3F" w:rsidP="00E22C82">
      <w:pPr>
        <w:spacing w:after="200" w:line="360" w:lineRule="auto"/>
        <w:rPr>
          <w:rFonts w:ascii="Arial" w:hAnsi="Arial" w:cs="Arial"/>
          <w:b/>
        </w:rPr>
      </w:pPr>
      <w:r w:rsidRPr="00E22C82">
        <w:rPr>
          <w:rFonts w:ascii="Arial" w:hAnsi="Arial" w:cs="Arial"/>
          <w:b/>
        </w:rPr>
        <w:br w:type="page"/>
      </w:r>
    </w:p>
    <w:p w14:paraId="5DF52E2B" w14:textId="77777777" w:rsidR="00A60A3F" w:rsidRPr="00E22C82" w:rsidRDefault="00B4550C" w:rsidP="00E22C82">
      <w:pPr>
        <w:spacing w:line="360" w:lineRule="auto"/>
        <w:rPr>
          <w:rFonts w:ascii="Arial" w:hAnsi="Arial" w:cs="Arial"/>
          <w:b/>
          <w:sz w:val="30"/>
        </w:rPr>
      </w:pPr>
      <w:ins w:id="2" w:author="Windows User" w:date="2017-12-29T16:22:00Z">
        <w:r>
          <w:rPr>
            <w:rFonts w:ascii="Arial" w:hAnsi="Arial" w:cs="Arial"/>
            <w:b/>
            <w:sz w:val="30"/>
          </w:rPr>
          <w:lastRenderedPageBreak/>
          <w:t>HỢP PHẦN</w:t>
        </w:r>
      </w:ins>
      <w:del w:id="3" w:author="Windows User" w:date="2017-12-29T16:22:00Z">
        <w:r w:rsidR="00A60A3F" w:rsidRPr="00E22C82" w:rsidDel="00B4550C">
          <w:rPr>
            <w:rFonts w:ascii="Arial" w:hAnsi="Arial" w:cs="Arial"/>
            <w:b/>
            <w:sz w:val="30"/>
          </w:rPr>
          <w:delText>MODULE</w:delText>
        </w:r>
      </w:del>
      <w:r w:rsidR="00A60A3F" w:rsidRPr="00E22C82">
        <w:rPr>
          <w:rFonts w:ascii="Arial" w:hAnsi="Arial" w:cs="Arial"/>
          <w:b/>
          <w:sz w:val="30"/>
        </w:rPr>
        <w:t xml:space="preserve"> 3</w:t>
      </w:r>
    </w:p>
    <w:p w14:paraId="21F8FEFD" w14:textId="77777777" w:rsidR="00A60A3F" w:rsidRPr="00E22C82" w:rsidRDefault="00A60A3F" w:rsidP="00E22C82">
      <w:pPr>
        <w:spacing w:line="360" w:lineRule="auto"/>
        <w:rPr>
          <w:rFonts w:ascii="Arial" w:hAnsi="Arial" w:cs="Arial"/>
          <w:b/>
          <w:sz w:val="28"/>
          <w:szCs w:val="28"/>
        </w:rPr>
      </w:pPr>
      <w:r w:rsidRPr="00E22C82">
        <w:rPr>
          <w:rFonts w:ascii="Arial" w:hAnsi="Arial" w:cs="Arial"/>
          <w:b/>
          <w:sz w:val="28"/>
          <w:szCs w:val="28"/>
        </w:rPr>
        <w:t>LÀM VIỆC NHÓM 2: NGUỒN DỮ LIỆU</w:t>
      </w:r>
    </w:p>
    <w:p w14:paraId="685B01CE" w14:textId="77777777" w:rsidR="00D41EEC" w:rsidRPr="00E22C82" w:rsidRDefault="00D41EEC" w:rsidP="00E22C82">
      <w:pPr>
        <w:spacing w:line="360" w:lineRule="auto"/>
        <w:rPr>
          <w:rFonts w:ascii="Arial" w:hAnsi="Arial" w:cs="Arial"/>
          <w:b/>
          <w:sz w:val="28"/>
          <w:szCs w:val="28"/>
        </w:rPr>
      </w:pPr>
    </w:p>
    <w:p w14:paraId="06612A22" w14:textId="77777777" w:rsidR="00A60A3F" w:rsidRPr="00E22C82" w:rsidRDefault="00A60A3F" w:rsidP="00E22C82">
      <w:pPr>
        <w:spacing w:line="360" w:lineRule="auto"/>
        <w:rPr>
          <w:rFonts w:ascii="Arial" w:hAnsi="Arial" w:cs="Arial"/>
          <w:b/>
        </w:rPr>
      </w:pPr>
      <w:r w:rsidRPr="00E22C82">
        <w:rPr>
          <w:rFonts w:ascii="Arial" w:hAnsi="Arial" w:cs="Arial"/>
          <w:noProof/>
          <w:lang w:eastAsia="en-GB"/>
        </w:rPr>
        <mc:AlternateContent>
          <mc:Choice Requires="wps">
            <w:drawing>
              <wp:inline distT="0" distB="0" distL="0" distR="0" wp14:anchorId="77D065E4" wp14:editId="10E1D8BD">
                <wp:extent cx="5943600" cy="2343150"/>
                <wp:effectExtent l="0" t="0" r="57150" b="19050"/>
                <wp:docPr id="3" name="Rectangle: Folded Corner 3"/>
                <wp:cNvGraphicFramePr/>
                <a:graphic xmlns:a="http://schemas.openxmlformats.org/drawingml/2006/main">
                  <a:graphicData uri="http://schemas.microsoft.com/office/word/2010/wordprocessingShape">
                    <wps:wsp>
                      <wps:cNvSpPr/>
                      <wps:spPr>
                        <a:xfrm>
                          <a:off x="0" y="0"/>
                          <a:ext cx="5943600" cy="2343150"/>
                        </a:xfrm>
                        <a:prstGeom prst="foldedCorner">
                          <a:avLst>
                            <a:gd name="adj" fmla="val 16667"/>
                          </a:avLst>
                        </a:prstGeom>
                        <a:solidFill>
                          <a:schemeClr val="lt1"/>
                        </a:solidFill>
                        <a:ln w="12700" cap="flat" cmpd="sng">
                          <a:solidFill>
                            <a:schemeClr val="accent2"/>
                          </a:solidFill>
                          <a:prstDash val="solid"/>
                          <a:miter lim="800000"/>
                          <a:headEnd type="none" w="med" len="med"/>
                          <a:tailEnd type="none" w="med" len="med"/>
                        </a:ln>
                      </wps:spPr>
                      <wps:txbx>
                        <w:txbxContent>
                          <w:p w14:paraId="3F9AFA20" w14:textId="77777777" w:rsidR="00206B93" w:rsidRPr="00E864D3" w:rsidRDefault="00206B93" w:rsidP="00A9614D">
                            <w:pPr>
                              <w:spacing w:after="120" w:line="240" w:lineRule="auto"/>
                              <w:jc w:val="center"/>
                              <w:textDirection w:val="btLr"/>
                              <w:rPr>
                                <w:rFonts w:ascii="Arial" w:hAnsi="Arial" w:cs="Arial"/>
                              </w:rPr>
                            </w:pPr>
                            <w:r w:rsidRPr="00E864D3">
                              <w:rPr>
                                <w:rFonts w:ascii="Arial" w:eastAsia="Cabin" w:hAnsi="Arial" w:cs="Arial"/>
                                <w:color w:val="297FD5"/>
                                <w:sz w:val="28"/>
                              </w:rPr>
                              <w:t>Hoa</w:t>
                            </w:r>
                            <w:r w:rsidRPr="00E864D3">
                              <w:rPr>
                                <w:rFonts w:ascii="Arial" w:eastAsia="Cabin" w:hAnsi="Arial" w:cs="Arial"/>
                                <w:color w:val="297FD5"/>
                                <w:sz w:val="28"/>
                                <w:lang w:val="vi-VN"/>
                              </w:rPr>
                              <w:t xml:space="preserve">̣t </w:t>
                            </w:r>
                            <w:r w:rsidRPr="00E864D3">
                              <w:rPr>
                                <w:rFonts w:ascii="Arial" w:eastAsia="Cabin" w:hAnsi="Arial" w:cs="Arial"/>
                                <w:color w:val="297FD5"/>
                                <w:sz w:val="28"/>
                                <w:lang w:val="en-US"/>
                              </w:rPr>
                              <w:t xml:space="preserve">động nhóm nhỏ hoặc thảo luận toàn thể </w:t>
                            </w:r>
                          </w:p>
                          <w:p w14:paraId="377A79DD" w14:textId="77777777" w:rsidR="00206B93" w:rsidRPr="00E864D3" w:rsidRDefault="00206B93" w:rsidP="00BE0A80">
                            <w:pPr>
                              <w:pStyle w:val="ListParagraph"/>
                              <w:numPr>
                                <w:ilvl w:val="0"/>
                                <w:numId w:val="2"/>
                              </w:numPr>
                              <w:spacing w:after="200" w:line="275" w:lineRule="auto"/>
                              <w:textDirection w:val="btLr"/>
                              <w:rPr>
                                <w:rFonts w:ascii="Arial" w:hAnsi="Arial" w:cs="Arial"/>
                              </w:rPr>
                            </w:pPr>
                            <w:r w:rsidRPr="00E864D3">
                              <w:rPr>
                                <w:rFonts w:ascii="Arial" w:hAnsi="Arial" w:cs="Arial"/>
                              </w:rPr>
                              <w:t xml:space="preserve">Xác định các nguồn dữ liệu tiềm năng từ các hướng dịch vụ </w:t>
                            </w:r>
                          </w:p>
                          <w:p w14:paraId="70A1DDC3" w14:textId="77777777" w:rsidR="00206B93" w:rsidRPr="00E864D3" w:rsidRDefault="00206B93" w:rsidP="00BE0A80">
                            <w:pPr>
                              <w:pStyle w:val="ListParagraph"/>
                              <w:numPr>
                                <w:ilvl w:val="0"/>
                                <w:numId w:val="2"/>
                              </w:numPr>
                              <w:spacing w:after="200" w:line="275" w:lineRule="auto"/>
                              <w:textDirection w:val="btLr"/>
                              <w:rPr>
                                <w:rFonts w:ascii="Arial" w:hAnsi="Arial" w:cs="Arial"/>
                              </w:rPr>
                            </w:pPr>
                            <w:r w:rsidRPr="00E864D3">
                              <w:rPr>
                                <w:rFonts w:ascii="Arial" w:hAnsi="Arial" w:cs="Arial"/>
                              </w:rPr>
                              <w:t>Hiện tại, anh/chị thu thập thông tin như thế nào?</w:t>
                            </w:r>
                          </w:p>
                          <w:p w14:paraId="0CC570D0" w14:textId="77777777" w:rsidR="00206B93" w:rsidRPr="00E864D3" w:rsidRDefault="00206B93" w:rsidP="00BE0A80">
                            <w:pPr>
                              <w:pStyle w:val="ListParagraph"/>
                              <w:numPr>
                                <w:ilvl w:val="0"/>
                                <w:numId w:val="2"/>
                              </w:numPr>
                              <w:spacing w:after="200" w:line="275" w:lineRule="auto"/>
                              <w:textDirection w:val="btLr"/>
                              <w:rPr>
                                <w:rFonts w:ascii="Arial" w:hAnsi="Arial" w:cs="Arial"/>
                              </w:rPr>
                            </w:pPr>
                            <w:r w:rsidRPr="00E864D3">
                              <w:rPr>
                                <w:rFonts w:ascii="Arial" w:hAnsi="Arial" w:cs="Arial"/>
                              </w:rPr>
                              <w:t>Hiện tại anh/chị sử dụng dữ liệu hiện có như thế nào?</w:t>
                            </w:r>
                          </w:p>
                          <w:p w14:paraId="0D858F7E" w14:textId="77777777" w:rsidR="00206B93" w:rsidRPr="00E864D3" w:rsidRDefault="00206B93" w:rsidP="00BE0A80">
                            <w:pPr>
                              <w:pStyle w:val="ListParagraph"/>
                              <w:numPr>
                                <w:ilvl w:val="0"/>
                                <w:numId w:val="2"/>
                              </w:numPr>
                              <w:spacing w:after="200" w:line="275" w:lineRule="auto"/>
                              <w:textDirection w:val="btLr"/>
                              <w:rPr>
                                <w:rFonts w:ascii="Arial" w:hAnsi="Arial" w:cs="Arial"/>
                              </w:rPr>
                            </w:pPr>
                            <w:r w:rsidRPr="00E864D3">
                              <w:rPr>
                                <w:rFonts w:ascii="Arial" w:hAnsi="Arial" w:cs="Arial"/>
                              </w:rPr>
                              <w:t>Chúng ta có thể cải tiến các phương pháp thu thập dữ liệu hiện có ra sao? Có cần cải tiến không và tại sao?</w:t>
                            </w:r>
                          </w:p>
                          <w:p w14:paraId="57DE8387" w14:textId="77777777" w:rsidR="00206B93" w:rsidRPr="00E864D3" w:rsidRDefault="00206B93" w:rsidP="00BE0A80">
                            <w:pPr>
                              <w:pStyle w:val="ListParagraph"/>
                              <w:numPr>
                                <w:ilvl w:val="0"/>
                                <w:numId w:val="2"/>
                              </w:numPr>
                              <w:spacing w:after="200" w:line="275" w:lineRule="auto"/>
                              <w:textDirection w:val="btLr"/>
                              <w:rPr>
                                <w:rFonts w:ascii="Arial" w:hAnsi="Arial" w:cs="Arial"/>
                              </w:rPr>
                            </w:pPr>
                            <w:r w:rsidRPr="00E864D3">
                              <w:rPr>
                                <w:rFonts w:ascii="Arial" w:hAnsi="Arial" w:cs="Arial"/>
                              </w:rPr>
                              <w:t>Làm thế nào để cộng đồng tham gia vào quá trình M&amp;E - thu thập, báo cáo, phân tích, phổ biến và xuất bản kết quả?</w:t>
                            </w:r>
                          </w:p>
                          <w:p w14:paraId="0E68B913" w14:textId="77777777" w:rsidR="00206B93" w:rsidRPr="00E864D3" w:rsidRDefault="00206B93" w:rsidP="00A9614D">
                            <w:pPr>
                              <w:pStyle w:val="ListParagraph"/>
                              <w:numPr>
                                <w:ilvl w:val="0"/>
                                <w:numId w:val="2"/>
                              </w:numPr>
                              <w:spacing w:after="200" w:line="275" w:lineRule="auto"/>
                              <w:textDirection w:val="btLr"/>
                              <w:rPr>
                                <w:rFonts w:ascii="Arial" w:hAnsi="Arial" w:cs="Arial"/>
                              </w:rPr>
                            </w:pPr>
                            <w:r w:rsidRPr="00E864D3">
                              <w:rPr>
                                <w:rFonts w:ascii="Arial" w:hAnsi="Arial" w:cs="Arial"/>
                              </w:rPr>
                              <w:t>Thời gian: 30 phút</w:t>
                            </w:r>
                          </w:p>
                        </w:txbxContent>
                      </wps:txbx>
                      <wps:bodyPr wrap="square" lIns="91425" tIns="45700" rIns="91425" bIns="45700" anchor="ctr" anchorCtr="0"/>
                    </wps:wsp>
                  </a:graphicData>
                </a:graphic>
              </wp:inline>
            </w:drawing>
          </mc:Choice>
          <mc:Fallback>
            <w:pict>
              <v:shape w14:anchorId="77D065E4" id="Rectangle: Folded Corner 3" o:spid="_x0000_s1027" type="#_x0000_t65" style="width:468pt;height:18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" adj="18000" fillcolor="white [3201]" strokecolor="#c0504d [3205]" strokeweight="1pt">
                <v:stroke joinstyle="miter"/>
                <v:textbox inset="2.53958mm,1.2694mm,2.53958mm,1.2694mm">
                  <w:txbxContent>
                    <w:p w14:paraId="3F9AFA20" w14:textId="77777777" w:rsidR="00206B93" w:rsidRPr="00E864D3" w:rsidRDefault="00206B93" w:rsidP="00A9614D">
                      <w:pPr>
                        <w:spacing w:after="120" w:line="240" w:lineRule="auto"/>
                        <w:jc w:val="center"/>
                        <w:textDirection w:val="btLr"/>
                        <w:rPr>
                          <w:rFonts w:ascii="Arial" w:hAnsi="Arial" w:cs="Arial"/>
                        </w:rPr>
                      </w:pPr>
                      <w:r w:rsidRPr="00E864D3">
                        <w:rPr>
                          <w:rFonts w:ascii="Arial" w:eastAsia="Cabin" w:hAnsi="Arial" w:cs="Arial"/>
                          <w:color w:val="297FD5"/>
                          <w:sz w:val="28"/>
                        </w:rPr>
                        <w:t>Hoa</w:t>
                      </w:r>
                      <w:r w:rsidRPr="00E864D3">
                        <w:rPr>
                          <w:rFonts w:ascii="Arial" w:eastAsia="Cabin" w:hAnsi="Arial" w:cs="Arial"/>
                          <w:color w:val="297FD5"/>
                          <w:sz w:val="28"/>
                          <w:lang w:val="vi-VN"/>
                        </w:rPr>
                        <w:t xml:space="preserve">̣t </w:t>
                      </w:r>
                      <w:r w:rsidRPr="00E864D3">
                        <w:rPr>
                          <w:rFonts w:ascii="Arial" w:eastAsia="Cabin" w:hAnsi="Arial" w:cs="Arial"/>
                          <w:color w:val="297FD5"/>
                          <w:sz w:val="28"/>
                          <w:lang w:val="en-US"/>
                        </w:rPr>
                        <w:t xml:space="preserve">động nhóm nhỏ hoặc thảo luận toàn thể </w:t>
                      </w:r>
                    </w:p>
                    <w:p w14:paraId="377A79DD" w14:textId="77777777" w:rsidR="00206B93" w:rsidRPr="00E864D3" w:rsidRDefault="00206B93" w:rsidP="00BE0A80">
                      <w:pPr>
                        <w:pStyle w:val="ListParagraph"/>
                        <w:numPr>
                          <w:ilvl w:val="0"/>
                          <w:numId w:val="2"/>
                        </w:numPr>
                        <w:spacing w:after="200" w:line="275" w:lineRule="auto"/>
                        <w:textDirection w:val="btLr"/>
                        <w:rPr>
                          <w:rFonts w:ascii="Arial" w:hAnsi="Arial" w:cs="Arial"/>
                        </w:rPr>
                      </w:pPr>
                      <w:r w:rsidRPr="00E864D3">
                        <w:rPr>
                          <w:rFonts w:ascii="Arial" w:hAnsi="Arial" w:cs="Arial"/>
                        </w:rPr>
                        <w:t xml:space="preserve">Xác định các nguồn dữ liệu tiềm năng từ các hướng dịch vụ </w:t>
                      </w:r>
                    </w:p>
                    <w:p w14:paraId="70A1DDC3" w14:textId="77777777" w:rsidR="00206B93" w:rsidRPr="00E864D3" w:rsidRDefault="00206B93" w:rsidP="00BE0A80">
                      <w:pPr>
                        <w:pStyle w:val="ListParagraph"/>
                        <w:numPr>
                          <w:ilvl w:val="0"/>
                          <w:numId w:val="2"/>
                        </w:numPr>
                        <w:spacing w:after="200" w:line="275" w:lineRule="auto"/>
                        <w:textDirection w:val="btLr"/>
                        <w:rPr>
                          <w:rFonts w:ascii="Arial" w:hAnsi="Arial" w:cs="Arial"/>
                        </w:rPr>
                      </w:pPr>
                      <w:r w:rsidRPr="00E864D3">
                        <w:rPr>
                          <w:rFonts w:ascii="Arial" w:hAnsi="Arial" w:cs="Arial"/>
                        </w:rPr>
                        <w:t>Hiện tại, anh/chị thu thập thông tin như thế nào?</w:t>
                      </w:r>
                    </w:p>
                    <w:p w14:paraId="0CC570D0" w14:textId="77777777" w:rsidR="00206B93" w:rsidRPr="00E864D3" w:rsidRDefault="00206B93" w:rsidP="00BE0A80">
                      <w:pPr>
                        <w:pStyle w:val="ListParagraph"/>
                        <w:numPr>
                          <w:ilvl w:val="0"/>
                          <w:numId w:val="2"/>
                        </w:numPr>
                        <w:spacing w:after="200" w:line="275" w:lineRule="auto"/>
                        <w:textDirection w:val="btLr"/>
                        <w:rPr>
                          <w:rFonts w:ascii="Arial" w:hAnsi="Arial" w:cs="Arial"/>
                        </w:rPr>
                      </w:pPr>
                      <w:r w:rsidRPr="00E864D3">
                        <w:rPr>
                          <w:rFonts w:ascii="Arial" w:hAnsi="Arial" w:cs="Arial"/>
                        </w:rPr>
                        <w:t>Hiện tại anh/chị sử dụng dữ liệu hiện có như thế nào?</w:t>
                      </w:r>
                    </w:p>
                    <w:p w14:paraId="0D858F7E" w14:textId="77777777" w:rsidR="00206B93" w:rsidRPr="00E864D3" w:rsidRDefault="00206B93" w:rsidP="00BE0A80">
                      <w:pPr>
                        <w:pStyle w:val="ListParagraph"/>
                        <w:numPr>
                          <w:ilvl w:val="0"/>
                          <w:numId w:val="2"/>
                        </w:numPr>
                        <w:spacing w:after="200" w:line="275" w:lineRule="auto"/>
                        <w:textDirection w:val="btLr"/>
                        <w:rPr>
                          <w:rFonts w:ascii="Arial" w:hAnsi="Arial" w:cs="Arial"/>
                        </w:rPr>
                      </w:pPr>
                      <w:r w:rsidRPr="00E864D3">
                        <w:rPr>
                          <w:rFonts w:ascii="Arial" w:hAnsi="Arial" w:cs="Arial"/>
                        </w:rPr>
                        <w:t>Chúng ta có thể cải tiến các phương pháp thu thập dữ liệu hiện có ra sao? Có cần cải tiến không và tại sao?</w:t>
                      </w:r>
                    </w:p>
                    <w:p w14:paraId="57DE8387" w14:textId="77777777" w:rsidR="00206B93" w:rsidRPr="00E864D3" w:rsidRDefault="00206B93" w:rsidP="00BE0A80">
                      <w:pPr>
                        <w:pStyle w:val="ListParagraph"/>
                        <w:numPr>
                          <w:ilvl w:val="0"/>
                          <w:numId w:val="2"/>
                        </w:numPr>
                        <w:spacing w:after="200" w:line="275" w:lineRule="auto"/>
                        <w:textDirection w:val="btLr"/>
                        <w:rPr>
                          <w:rFonts w:ascii="Arial" w:hAnsi="Arial" w:cs="Arial"/>
                        </w:rPr>
                      </w:pPr>
                      <w:r w:rsidRPr="00E864D3">
                        <w:rPr>
                          <w:rFonts w:ascii="Arial" w:hAnsi="Arial" w:cs="Arial"/>
                        </w:rPr>
                        <w:t>Làm thế nào để cộng đồng tham gia vào quá trình M&amp;E - thu thập, báo cáo, phân tích, phổ biến và xuất bản kết quả?</w:t>
                      </w:r>
                    </w:p>
                    <w:p w14:paraId="0E68B913" w14:textId="77777777" w:rsidR="00206B93" w:rsidRPr="00E864D3" w:rsidRDefault="00206B93" w:rsidP="00A9614D">
                      <w:pPr>
                        <w:pStyle w:val="ListParagraph"/>
                        <w:numPr>
                          <w:ilvl w:val="0"/>
                          <w:numId w:val="2"/>
                        </w:numPr>
                        <w:spacing w:after="200" w:line="275" w:lineRule="auto"/>
                        <w:textDirection w:val="btLr"/>
                        <w:rPr>
                          <w:rFonts w:ascii="Arial" w:hAnsi="Arial" w:cs="Arial"/>
                        </w:rPr>
                      </w:pPr>
                      <w:r w:rsidRPr="00E864D3">
                        <w:rPr>
                          <w:rFonts w:ascii="Arial" w:hAnsi="Arial" w:cs="Arial"/>
                        </w:rPr>
                        <w:t>Thời gian: 30 phút</w:t>
                      </w:r>
                    </w:p>
                  </w:txbxContent>
                </v:textbox>
                <w10:anchorlock/>
              </v:shape>
            </w:pict>
          </mc:Fallback>
        </mc:AlternateContent>
      </w:r>
    </w:p>
    <w:p w14:paraId="589A1C36" w14:textId="77777777" w:rsidR="00A9614D" w:rsidRPr="00E22C82" w:rsidRDefault="00A9614D" w:rsidP="00E22C82">
      <w:pPr>
        <w:pStyle w:val="Heading1"/>
        <w:spacing w:line="360" w:lineRule="auto"/>
        <w:rPr>
          <w:rFonts w:ascii="Arial" w:hAnsi="Arial" w:cs="Arial"/>
        </w:rPr>
      </w:pPr>
      <w:bookmarkStart w:id="4" w:name="_Toc499053270"/>
      <w:commentRangeStart w:id="5"/>
      <w:r w:rsidRPr="00E22C82">
        <w:rPr>
          <w:rFonts w:ascii="Arial" w:hAnsi="Arial" w:cs="Arial"/>
        </w:rPr>
        <w:lastRenderedPageBreak/>
        <w:t xml:space="preserve">LÀM VIỆC NHÓM </w:t>
      </w:r>
      <w:r w:rsidR="00A60A3F" w:rsidRPr="00E22C82">
        <w:rPr>
          <w:rFonts w:ascii="Arial" w:hAnsi="Arial" w:cs="Arial"/>
        </w:rPr>
        <w:t xml:space="preserve">3: </w:t>
      </w:r>
      <w:r w:rsidRPr="00E22C82">
        <w:rPr>
          <w:rFonts w:ascii="Arial" w:hAnsi="Arial" w:cs="Arial"/>
        </w:rPr>
        <w:t>NGHIÊN CỨU TRƯỜNG HỢP</w:t>
      </w:r>
      <w:bookmarkEnd w:id="4"/>
      <w:commentRangeEnd w:id="5"/>
      <w:r w:rsidR="00724B0C">
        <w:rPr>
          <w:rStyle w:val="CommentReference"/>
          <w:rFonts w:asciiTheme="minorHAnsi" w:eastAsiaTheme="minorEastAsia" w:hAnsiTheme="minorHAnsi" w:cstheme="minorBidi"/>
          <w:b w:val="0"/>
          <w:bCs w:val="0"/>
          <w:caps w:val="0"/>
          <w:spacing w:val="0"/>
        </w:rPr>
        <w:commentReference w:id="5"/>
      </w:r>
    </w:p>
    <w:p w14:paraId="2B3936DC" w14:textId="77777777" w:rsidR="00A60A3F" w:rsidRPr="00E22C82" w:rsidRDefault="00A60A3F" w:rsidP="00E22C82">
      <w:pPr>
        <w:pStyle w:val="Heading1"/>
        <w:spacing w:line="360" w:lineRule="auto"/>
        <w:rPr>
          <w:rFonts w:ascii="Arial" w:hAnsi="Arial" w:cs="Arial"/>
        </w:rPr>
      </w:pPr>
      <w:r w:rsidRPr="00E22C82">
        <w:rPr>
          <w:rFonts w:ascii="Arial" w:hAnsi="Arial" w:cs="Arial"/>
        </w:rPr>
        <w:t xml:space="preserve"> </w:t>
      </w:r>
    </w:p>
    <w:p w14:paraId="4CFA5755" w14:textId="77777777" w:rsidR="00902C86" w:rsidRPr="00E22C82" w:rsidRDefault="00A60A3F" w:rsidP="00E22C82">
      <w:pPr>
        <w:spacing w:line="360" w:lineRule="auto"/>
        <w:rPr>
          <w:rFonts w:ascii="Arial" w:hAnsi="Arial" w:cs="Arial"/>
          <w:b/>
          <w:color w:val="4A66AC"/>
        </w:rPr>
      </w:pPr>
      <w:r w:rsidRPr="00E22C82">
        <w:rPr>
          <w:rFonts w:ascii="Arial" w:hAnsi="Arial" w:cs="Arial"/>
          <w:noProof/>
          <w:lang w:eastAsia="en-GB"/>
        </w:rPr>
        <mc:AlternateContent>
          <mc:Choice Requires="wps">
            <w:drawing>
              <wp:inline distT="0" distB="0" distL="0" distR="0" wp14:anchorId="43447658" wp14:editId="347CE3D6">
                <wp:extent cx="5943600" cy="5029200"/>
                <wp:effectExtent l="0" t="0" r="57150" b="19050"/>
                <wp:docPr id="5" name="Rectangle: Folded Corner 5"/>
                <wp:cNvGraphicFramePr/>
                <a:graphic xmlns:a="http://schemas.openxmlformats.org/drawingml/2006/main">
                  <a:graphicData uri="http://schemas.microsoft.com/office/word/2010/wordprocessingShape">
                    <wps:wsp>
                      <wps:cNvSpPr/>
                      <wps:spPr>
                        <a:xfrm>
                          <a:off x="0" y="0"/>
                          <a:ext cx="5943600" cy="5029200"/>
                        </a:xfrm>
                        <a:prstGeom prst="foldedCorner">
                          <a:avLst>
                            <a:gd name="adj" fmla="val 16667"/>
                          </a:avLst>
                        </a:prstGeom>
                        <a:solidFill>
                          <a:schemeClr val="lt1"/>
                        </a:solidFill>
                        <a:ln w="12700" cap="flat" cmpd="sng">
                          <a:solidFill>
                            <a:schemeClr val="accent2"/>
                          </a:solidFill>
                          <a:prstDash val="solid"/>
                          <a:miter lim="800000"/>
                          <a:headEnd type="none" w="med" len="med"/>
                          <a:tailEnd type="none" w="med" len="med"/>
                        </a:ln>
                      </wps:spPr>
                      <wps:txbx>
                        <w:txbxContent>
                          <w:p w14:paraId="64F02813" w14:textId="77777777" w:rsidR="00206B93" w:rsidRPr="00E864D3" w:rsidRDefault="00206B93" w:rsidP="00A60A3F">
                            <w:pPr>
                              <w:spacing w:after="120" w:line="240" w:lineRule="auto"/>
                              <w:jc w:val="center"/>
                              <w:textDirection w:val="btLr"/>
                              <w:rPr>
                                <w:rFonts w:ascii="Arial" w:hAnsi="Arial" w:cs="Arial"/>
                                <w:sz w:val="24"/>
                              </w:rPr>
                            </w:pPr>
                            <w:r w:rsidRPr="00E864D3">
                              <w:rPr>
                                <w:rFonts w:ascii="Arial" w:eastAsia="Cabin" w:hAnsi="Arial" w:cs="Arial"/>
                                <w:color w:val="297FD5"/>
                                <w:sz w:val="32"/>
                              </w:rPr>
                              <w:t>HOA</w:t>
                            </w:r>
                            <w:r w:rsidRPr="00E864D3">
                              <w:rPr>
                                <w:rFonts w:ascii="Arial" w:eastAsia="Cabin" w:hAnsi="Arial" w:cs="Arial"/>
                                <w:color w:val="297FD5"/>
                                <w:sz w:val="32"/>
                                <w:lang w:val="vi-VN"/>
                              </w:rPr>
                              <w:t>̣T ĐỘNG NHÓM NHỎ</w:t>
                            </w:r>
                          </w:p>
                          <w:p w14:paraId="6C3E4AB3" w14:textId="77777777" w:rsidR="00206B93" w:rsidRPr="00E864D3" w:rsidRDefault="00206B93" w:rsidP="00BE0A80">
                            <w:pPr>
                              <w:pStyle w:val="ListParagraph"/>
                              <w:numPr>
                                <w:ilvl w:val="0"/>
                                <w:numId w:val="3"/>
                              </w:numPr>
                              <w:spacing w:after="200" w:line="275" w:lineRule="auto"/>
                              <w:textDirection w:val="btLr"/>
                              <w:rPr>
                                <w:rFonts w:ascii="Arial" w:hAnsi="Arial" w:cs="Arial"/>
                              </w:rPr>
                            </w:pPr>
                            <w:r w:rsidRPr="00E864D3">
                              <w:rPr>
                                <w:rFonts w:ascii="Arial" w:hAnsi="Arial" w:cs="Arial"/>
                              </w:rPr>
                              <w:t>Tham khảo Tài liệu dành cho hội thảo viên - Ngày 2 (phụ lục 2).</w:t>
                            </w:r>
                          </w:p>
                          <w:p w14:paraId="2CC4A126" w14:textId="77777777" w:rsidR="00206B93" w:rsidRPr="00E864D3" w:rsidRDefault="00206B93" w:rsidP="00BE0A80">
                            <w:pPr>
                              <w:pStyle w:val="ListParagraph"/>
                              <w:numPr>
                                <w:ilvl w:val="0"/>
                                <w:numId w:val="3"/>
                              </w:numPr>
                              <w:spacing w:after="200" w:line="275" w:lineRule="auto"/>
                              <w:textDirection w:val="btLr"/>
                              <w:rPr>
                                <w:rFonts w:ascii="Arial" w:hAnsi="Arial" w:cs="Arial"/>
                              </w:rPr>
                            </w:pPr>
                            <w:r w:rsidRPr="00E864D3">
                              <w:rPr>
                                <w:rFonts w:ascii="Arial" w:hAnsi="Arial" w:cs="Arial"/>
                              </w:rPr>
                              <w:t>Hội thảo viên chia thành 3 nhóm.</w:t>
                            </w:r>
                          </w:p>
                          <w:p w14:paraId="0E670CD8" w14:textId="77777777" w:rsidR="00206B93" w:rsidRPr="00E864D3" w:rsidRDefault="00206B93" w:rsidP="00BE0A80">
                            <w:pPr>
                              <w:pStyle w:val="ListParagraph"/>
                              <w:numPr>
                                <w:ilvl w:val="0"/>
                                <w:numId w:val="3"/>
                              </w:numPr>
                              <w:spacing w:after="200" w:line="275" w:lineRule="auto"/>
                              <w:textDirection w:val="btLr"/>
                              <w:rPr>
                                <w:rFonts w:ascii="Arial" w:hAnsi="Arial" w:cs="Arial"/>
                              </w:rPr>
                            </w:pPr>
                            <w:r w:rsidRPr="00E864D3">
                              <w:rPr>
                                <w:rFonts w:ascii="Arial" w:hAnsi="Arial" w:cs="Arial"/>
                              </w:rPr>
                              <w:t>Hướng dẫn cho các nhóm:</w:t>
                            </w:r>
                          </w:p>
                          <w:p w14:paraId="22646C60" w14:textId="77777777" w:rsidR="00206B93" w:rsidRPr="00E864D3" w:rsidRDefault="00206B93" w:rsidP="00584500">
                            <w:pPr>
                              <w:pStyle w:val="ListParagraph"/>
                              <w:numPr>
                                <w:ilvl w:val="1"/>
                                <w:numId w:val="3"/>
                              </w:numPr>
                              <w:spacing w:after="200" w:line="275" w:lineRule="auto"/>
                              <w:textDirection w:val="btLr"/>
                              <w:rPr>
                                <w:rFonts w:ascii="Arial" w:hAnsi="Arial" w:cs="Arial"/>
                              </w:rPr>
                            </w:pPr>
                            <w:r w:rsidRPr="00E864D3">
                              <w:rPr>
                                <w:rFonts w:ascii="Arial" w:hAnsi="Arial" w:cs="Arial"/>
                              </w:rPr>
                              <w:t>Nhóm 1 - Đề xuất một gói các can thiệp dựa trên dữ liệu có sẵn.</w:t>
                            </w:r>
                          </w:p>
                          <w:p w14:paraId="019E514E" w14:textId="77777777" w:rsidR="00206B93" w:rsidRPr="00E864D3" w:rsidRDefault="00206B93" w:rsidP="00584500">
                            <w:pPr>
                              <w:pStyle w:val="ListParagraph"/>
                              <w:numPr>
                                <w:ilvl w:val="1"/>
                                <w:numId w:val="3"/>
                              </w:numPr>
                              <w:spacing w:after="200" w:line="275" w:lineRule="auto"/>
                              <w:textDirection w:val="btLr"/>
                              <w:rPr>
                                <w:rFonts w:ascii="Arial" w:hAnsi="Arial" w:cs="Arial"/>
                              </w:rPr>
                            </w:pPr>
                            <w:r w:rsidRPr="00E864D3">
                              <w:rPr>
                                <w:rFonts w:ascii="Arial" w:hAnsi="Arial" w:cs="Arial"/>
                              </w:rPr>
                              <w:t>Nhóm 2 - Xác định các lỗ hổng trong thông tin chiến lược và và các nhu cầu; nếu có thể, hãy xác định hỗ trợ kỹ thuật và xây dựng năng lực cần thiết.</w:t>
                            </w:r>
                          </w:p>
                          <w:p w14:paraId="31A1DA2E" w14:textId="77777777" w:rsidR="00206B93" w:rsidRPr="00E864D3" w:rsidRDefault="00206B93" w:rsidP="00584500">
                            <w:pPr>
                              <w:pStyle w:val="ListParagraph"/>
                              <w:numPr>
                                <w:ilvl w:val="1"/>
                                <w:numId w:val="3"/>
                              </w:numPr>
                              <w:spacing w:after="200" w:line="275" w:lineRule="auto"/>
                              <w:textDirection w:val="btLr"/>
                              <w:rPr>
                                <w:rFonts w:ascii="Arial" w:hAnsi="Arial" w:cs="Arial"/>
                              </w:rPr>
                            </w:pPr>
                            <w:r w:rsidRPr="00E864D3">
                              <w:rPr>
                                <w:rFonts w:ascii="Arial" w:hAnsi="Arial" w:cs="Arial"/>
                              </w:rPr>
                              <w:t>Nhóm 3 - Phát triển các thông điệp vận động trọng tâm để trình bày cho các bên liên quan chính của bạn.</w:t>
                            </w:r>
                          </w:p>
                          <w:p w14:paraId="293BDD12" w14:textId="77777777" w:rsidR="00206B93" w:rsidRPr="00E864D3" w:rsidRDefault="00206B93" w:rsidP="00B2051B">
                            <w:pPr>
                              <w:pStyle w:val="ListParagraph"/>
                              <w:numPr>
                                <w:ilvl w:val="0"/>
                                <w:numId w:val="3"/>
                              </w:numPr>
                              <w:spacing w:after="200" w:line="275" w:lineRule="auto"/>
                              <w:textDirection w:val="btLr"/>
                              <w:rPr>
                                <w:rFonts w:ascii="Arial" w:hAnsi="Arial" w:cs="Arial"/>
                              </w:rPr>
                            </w:pPr>
                            <w:r w:rsidRPr="00E864D3">
                              <w:rPr>
                                <w:rFonts w:ascii="Arial" w:hAnsi="Arial" w:cs="Arial"/>
                              </w:rPr>
                              <w:t>Những người tham gia sẽ đóng vai các nhóm đối tượng sau đây: NGO, MoH, MoHA, Nhà tài trợ.</w:t>
                            </w:r>
                          </w:p>
                          <w:p w14:paraId="789CD005" w14:textId="77777777" w:rsidR="00206B93" w:rsidRPr="00E864D3" w:rsidRDefault="00206B93" w:rsidP="00BE0A80">
                            <w:pPr>
                              <w:pStyle w:val="ListParagraph"/>
                              <w:numPr>
                                <w:ilvl w:val="0"/>
                                <w:numId w:val="3"/>
                              </w:numPr>
                              <w:spacing w:after="200" w:line="275" w:lineRule="auto"/>
                              <w:textDirection w:val="btLr"/>
                              <w:rPr>
                                <w:rFonts w:ascii="Arial" w:hAnsi="Arial" w:cs="Arial"/>
                              </w:rPr>
                            </w:pPr>
                            <w:r w:rsidRPr="00E864D3">
                              <w:rPr>
                                <w:rFonts w:ascii="Arial" w:hAnsi="Arial" w:cs="Arial"/>
                              </w:rPr>
                              <w:t>Mỗi nhóm sẽ trình bày vụ việc của họ với một hội đồng gồm các bên liên quan – hãy thật sáng tạo. Một số đề xuất: Bộ Y tế, Bộ Nội vụ, nhà tài trợ, các cơ quan LHQ, cơ quan tư pháp, các cơ quan thực thi pháp luật, v.v.</w:t>
                            </w:r>
                          </w:p>
                          <w:p w14:paraId="32E53528" w14:textId="77777777" w:rsidR="00206B93" w:rsidRPr="00E864D3" w:rsidRDefault="00206B93" w:rsidP="00BE0A80">
                            <w:pPr>
                              <w:pStyle w:val="ListParagraph"/>
                              <w:numPr>
                                <w:ilvl w:val="0"/>
                                <w:numId w:val="3"/>
                              </w:numPr>
                              <w:spacing w:after="200" w:line="275" w:lineRule="auto"/>
                              <w:textDirection w:val="btLr"/>
                              <w:rPr>
                                <w:rFonts w:ascii="Arial" w:hAnsi="Arial" w:cs="Arial"/>
                              </w:rPr>
                            </w:pPr>
                            <w:r w:rsidRPr="00E864D3">
                              <w:rPr>
                                <w:rFonts w:ascii="Arial" w:hAnsi="Arial" w:cs="Arial"/>
                              </w:rPr>
                              <w:t xml:space="preserve">Người hướng dẫn cũng có thể đóng vai trò tích cực trong buổi đóng vai để đảm bảo nội dung chính và không bị chi phối bởi một cá nhân. Người hướng dẫn có thể đóng vai một thư ký làm gián đoạn cuộc họp bằng cách gọi điện thoại khẩn cấp đến một trong những thành viên hội đồng hoặc hối người điều hành/chủ tịch hội đồng đến dự một cuộc họp khác. Hãy làm cho buổi đóng vai thêm sống động và hài hước. </w:t>
                            </w:r>
                          </w:p>
                          <w:p w14:paraId="1E351FF7" w14:textId="77777777" w:rsidR="00206B93" w:rsidRPr="00E864D3" w:rsidRDefault="00206B93" w:rsidP="00E864D3">
                            <w:pPr>
                              <w:pStyle w:val="ListParagraph"/>
                              <w:numPr>
                                <w:ilvl w:val="0"/>
                                <w:numId w:val="3"/>
                              </w:numPr>
                              <w:spacing w:after="200" w:line="275" w:lineRule="auto"/>
                              <w:textDirection w:val="btLr"/>
                              <w:rPr>
                                <w:rFonts w:ascii="Arial" w:hAnsi="Arial" w:cs="Arial"/>
                              </w:rPr>
                            </w:pPr>
                            <w:r w:rsidRPr="00E864D3">
                              <w:rPr>
                                <w:rFonts w:ascii="Arial" w:hAnsi="Arial" w:cs="Arial"/>
                              </w:rPr>
                              <w:t xml:space="preserve">Thời gian: 60-90 phút </w:t>
                            </w:r>
                          </w:p>
                        </w:txbxContent>
                      </wps:txbx>
                      <wps:bodyPr wrap="square" lIns="91425" tIns="45700" rIns="91425" bIns="45700" anchor="ctr" anchorCtr="0"/>
                    </wps:wsp>
                  </a:graphicData>
                </a:graphic>
              </wp:inline>
            </w:drawing>
          </mc:Choice>
          <mc:Fallback>
            <w:pict>
              <v:shape w14:anchorId="43447658" id="Rectangle: Folded Corner 5" o:spid="_x0000_s1028" type="#_x0000_t65" style="width:468pt;height:39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" adj="18000" fillcolor="white [3201]" strokecolor="#c0504d [3205]" strokeweight="1pt">
                <v:stroke joinstyle="miter"/>
                <v:textbox inset="2.53958mm,1.2694mm,2.53958mm,1.2694mm">
                  <w:txbxContent>
                    <w:p w14:paraId="64F02813" w14:textId="77777777" w:rsidR="00206B93" w:rsidRPr="00E864D3" w:rsidRDefault="00206B93" w:rsidP="00A60A3F">
                      <w:pPr>
                        <w:spacing w:after="120" w:line="240" w:lineRule="auto"/>
                        <w:jc w:val="center"/>
                        <w:textDirection w:val="btLr"/>
                        <w:rPr>
                          <w:rFonts w:ascii="Arial" w:hAnsi="Arial" w:cs="Arial"/>
                          <w:sz w:val="24"/>
                        </w:rPr>
                      </w:pPr>
                      <w:r w:rsidRPr="00E864D3">
                        <w:rPr>
                          <w:rFonts w:ascii="Arial" w:eastAsia="Cabin" w:hAnsi="Arial" w:cs="Arial"/>
                          <w:color w:val="297FD5"/>
                          <w:sz w:val="32"/>
                        </w:rPr>
                        <w:t>HOA</w:t>
                      </w:r>
                      <w:r w:rsidRPr="00E864D3">
                        <w:rPr>
                          <w:rFonts w:ascii="Arial" w:eastAsia="Cabin" w:hAnsi="Arial" w:cs="Arial"/>
                          <w:color w:val="297FD5"/>
                          <w:sz w:val="32"/>
                          <w:lang w:val="vi-VN"/>
                        </w:rPr>
                        <w:t>̣T ĐỘNG NHÓM NHỎ</w:t>
                      </w:r>
                    </w:p>
                    <w:p w14:paraId="6C3E4AB3" w14:textId="77777777" w:rsidR="00206B93" w:rsidRPr="00E864D3" w:rsidRDefault="00206B93" w:rsidP="00BE0A80">
                      <w:pPr>
                        <w:pStyle w:val="ListParagraph"/>
                        <w:numPr>
                          <w:ilvl w:val="0"/>
                          <w:numId w:val="3"/>
                        </w:numPr>
                        <w:spacing w:after="200" w:line="275" w:lineRule="auto"/>
                        <w:textDirection w:val="btLr"/>
                        <w:rPr>
                          <w:rFonts w:ascii="Arial" w:hAnsi="Arial" w:cs="Arial"/>
                        </w:rPr>
                      </w:pPr>
                      <w:r w:rsidRPr="00E864D3">
                        <w:rPr>
                          <w:rFonts w:ascii="Arial" w:hAnsi="Arial" w:cs="Arial"/>
                        </w:rPr>
                        <w:t>Tham khảo Tài liệu dành cho hội thảo viên - Ngày 2 (phụ lục 2).</w:t>
                      </w:r>
                    </w:p>
                    <w:p w14:paraId="2CC4A126" w14:textId="77777777" w:rsidR="00206B93" w:rsidRPr="00E864D3" w:rsidRDefault="00206B93" w:rsidP="00BE0A80">
                      <w:pPr>
                        <w:pStyle w:val="ListParagraph"/>
                        <w:numPr>
                          <w:ilvl w:val="0"/>
                          <w:numId w:val="3"/>
                        </w:numPr>
                        <w:spacing w:after="200" w:line="275" w:lineRule="auto"/>
                        <w:textDirection w:val="btLr"/>
                        <w:rPr>
                          <w:rFonts w:ascii="Arial" w:hAnsi="Arial" w:cs="Arial"/>
                        </w:rPr>
                      </w:pPr>
                      <w:r w:rsidRPr="00E864D3">
                        <w:rPr>
                          <w:rFonts w:ascii="Arial" w:hAnsi="Arial" w:cs="Arial"/>
                        </w:rPr>
                        <w:t>Hội thảo viên chia thành 3 nhóm.</w:t>
                      </w:r>
                    </w:p>
                    <w:p w14:paraId="0E670CD8" w14:textId="77777777" w:rsidR="00206B93" w:rsidRPr="00E864D3" w:rsidRDefault="00206B93" w:rsidP="00BE0A80">
                      <w:pPr>
                        <w:pStyle w:val="ListParagraph"/>
                        <w:numPr>
                          <w:ilvl w:val="0"/>
                          <w:numId w:val="3"/>
                        </w:numPr>
                        <w:spacing w:after="200" w:line="275" w:lineRule="auto"/>
                        <w:textDirection w:val="btLr"/>
                        <w:rPr>
                          <w:rFonts w:ascii="Arial" w:hAnsi="Arial" w:cs="Arial"/>
                        </w:rPr>
                      </w:pPr>
                      <w:r w:rsidRPr="00E864D3">
                        <w:rPr>
                          <w:rFonts w:ascii="Arial" w:hAnsi="Arial" w:cs="Arial"/>
                        </w:rPr>
                        <w:t>Hướng dẫn cho các nhóm:</w:t>
                      </w:r>
                    </w:p>
                    <w:p w14:paraId="22646C60" w14:textId="77777777" w:rsidR="00206B93" w:rsidRPr="00E864D3" w:rsidRDefault="00206B93" w:rsidP="00584500">
                      <w:pPr>
                        <w:pStyle w:val="ListParagraph"/>
                        <w:numPr>
                          <w:ilvl w:val="1"/>
                          <w:numId w:val="3"/>
                        </w:numPr>
                        <w:spacing w:after="200" w:line="275" w:lineRule="auto"/>
                        <w:textDirection w:val="btLr"/>
                        <w:rPr>
                          <w:rFonts w:ascii="Arial" w:hAnsi="Arial" w:cs="Arial"/>
                        </w:rPr>
                      </w:pPr>
                      <w:r w:rsidRPr="00E864D3">
                        <w:rPr>
                          <w:rFonts w:ascii="Arial" w:hAnsi="Arial" w:cs="Arial"/>
                        </w:rPr>
                        <w:t>Nhóm 1 - Đề xuất một gói các can thiệp dựa trên dữ liệu có sẵn.</w:t>
                      </w:r>
                    </w:p>
                    <w:p w14:paraId="019E514E" w14:textId="77777777" w:rsidR="00206B93" w:rsidRPr="00E864D3" w:rsidRDefault="00206B93" w:rsidP="00584500">
                      <w:pPr>
                        <w:pStyle w:val="ListParagraph"/>
                        <w:numPr>
                          <w:ilvl w:val="1"/>
                          <w:numId w:val="3"/>
                        </w:numPr>
                        <w:spacing w:after="200" w:line="275" w:lineRule="auto"/>
                        <w:textDirection w:val="btLr"/>
                        <w:rPr>
                          <w:rFonts w:ascii="Arial" w:hAnsi="Arial" w:cs="Arial"/>
                        </w:rPr>
                      </w:pPr>
                      <w:r w:rsidRPr="00E864D3">
                        <w:rPr>
                          <w:rFonts w:ascii="Arial" w:hAnsi="Arial" w:cs="Arial"/>
                        </w:rPr>
                        <w:t>Nhóm 2 - Xác định các lỗ hổng trong thông tin chiến lược và và các nhu cầu; nếu có thể, hãy xác định hỗ trợ kỹ thuật và xây dựng năng lực cần thiết.</w:t>
                      </w:r>
                    </w:p>
                    <w:p w14:paraId="31A1DA2E" w14:textId="77777777" w:rsidR="00206B93" w:rsidRPr="00E864D3" w:rsidRDefault="00206B93" w:rsidP="00584500">
                      <w:pPr>
                        <w:pStyle w:val="ListParagraph"/>
                        <w:numPr>
                          <w:ilvl w:val="1"/>
                          <w:numId w:val="3"/>
                        </w:numPr>
                        <w:spacing w:after="200" w:line="275" w:lineRule="auto"/>
                        <w:textDirection w:val="btLr"/>
                        <w:rPr>
                          <w:rFonts w:ascii="Arial" w:hAnsi="Arial" w:cs="Arial"/>
                        </w:rPr>
                      </w:pPr>
                      <w:r w:rsidRPr="00E864D3">
                        <w:rPr>
                          <w:rFonts w:ascii="Arial" w:hAnsi="Arial" w:cs="Arial"/>
                        </w:rPr>
                        <w:t>Nhóm 3 - Phát triển các thông điệp vận động trọng tâm để trình bày cho các bên liên quan chính của bạn.</w:t>
                      </w:r>
                    </w:p>
                    <w:p w14:paraId="293BDD12" w14:textId="77777777" w:rsidR="00206B93" w:rsidRPr="00E864D3" w:rsidRDefault="00206B93" w:rsidP="00B2051B">
                      <w:pPr>
                        <w:pStyle w:val="ListParagraph"/>
                        <w:numPr>
                          <w:ilvl w:val="0"/>
                          <w:numId w:val="3"/>
                        </w:numPr>
                        <w:spacing w:after="200" w:line="275" w:lineRule="auto"/>
                        <w:textDirection w:val="btLr"/>
                        <w:rPr>
                          <w:rFonts w:ascii="Arial" w:hAnsi="Arial" w:cs="Arial"/>
                        </w:rPr>
                      </w:pPr>
                      <w:r w:rsidRPr="00E864D3">
                        <w:rPr>
                          <w:rFonts w:ascii="Arial" w:hAnsi="Arial" w:cs="Arial"/>
                        </w:rPr>
                        <w:t>Những người tham gia sẽ đóng vai các nhóm đối tượng sau đây: NGO, MoH, MoHA, Nhà tài trợ.</w:t>
                      </w:r>
                    </w:p>
                    <w:p w14:paraId="789CD005" w14:textId="77777777" w:rsidR="00206B93" w:rsidRPr="00E864D3" w:rsidRDefault="00206B93" w:rsidP="00BE0A80">
                      <w:pPr>
                        <w:pStyle w:val="ListParagraph"/>
                        <w:numPr>
                          <w:ilvl w:val="0"/>
                          <w:numId w:val="3"/>
                        </w:numPr>
                        <w:spacing w:after="200" w:line="275" w:lineRule="auto"/>
                        <w:textDirection w:val="btLr"/>
                        <w:rPr>
                          <w:rFonts w:ascii="Arial" w:hAnsi="Arial" w:cs="Arial"/>
                        </w:rPr>
                      </w:pPr>
                      <w:r w:rsidRPr="00E864D3">
                        <w:rPr>
                          <w:rFonts w:ascii="Arial" w:hAnsi="Arial" w:cs="Arial"/>
                        </w:rPr>
                        <w:t>Mỗi nhóm sẽ trình bày vụ việc của họ với một hội đồng gồm các bên liên quan – hãy thật sáng tạo. Một số đề xuất: Bộ Y tế, Bộ Nội vụ, nhà tài trợ, các cơ quan LHQ, cơ quan tư pháp, các cơ quan thực thi pháp luật, v.v.</w:t>
                      </w:r>
                    </w:p>
                    <w:p w14:paraId="32E53528" w14:textId="77777777" w:rsidR="00206B93" w:rsidRPr="00E864D3" w:rsidRDefault="00206B93" w:rsidP="00BE0A80">
                      <w:pPr>
                        <w:pStyle w:val="ListParagraph"/>
                        <w:numPr>
                          <w:ilvl w:val="0"/>
                          <w:numId w:val="3"/>
                        </w:numPr>
                        <w:spacing w:after="200" w:line="275" w:lineRule="auto"/>
                        <w:textDirection w:val="btLr"/>
                        <w:rPr>
                          <w:rFonts w:ascii="Arial" w:hAnsi="Arial" w:cs="Arial"/>
                        </w:rPr>
                      </w:pPr>
                      <w:r w:rsidRPr="00E864D3">
                        <w:rPr>
                          <w:rFonts w:ascii="Arial" w:hAnsi="Arial" w:cs="Arial"/>
                        </w:rPr>
                        <w:t xml:space="preserve">Người hướng dẫn cũng có thể đóng vai trò tích cực trong buổi đóng vai để đảm bảo nội dung chính và không bị chi phối bởi một cá nhân. Người hướng dẫn có thể đóng vai một thư ký làm gián đoạn cuộc họp bằng cách gọi điện thoại khẩn cấp đến một trong những thành viên hội đồng hoặc hối người điều hành/chủ tịch hội đồng đến dự một cuộc họp khác. Hãy làm cho buổi đóng vai thêm sống động và hài hước. </w:t>
                      </w:r>
                    </w:p>
                    <w:p w14:paraId="1E351FF7" w14:textId="77777777" w:rsidR="00206B93" w:rsidRPr="00E864D3" w:rsidRDefault="00206B93" w:rsidP="00E864D3">
                      <w:pPr>
                        <w:pStyle w:val="ListParagraph"/>
                        <w:numPr>
                          <w:ilvl w:val="0"/>
                          <w:numId w:val="3"/>
                        </w:numPr>
                        <w:spacing w:after="200" w:line="275" w:lineRule="auto"/>
                        <w:textDirection w:val="btLr"/>
                        <w:rPr>
                          <w:rFonts w:ascii="Arial" w:hAnsi="Arial" w:cs="Arial"/>
                        </w:rPr>
                      </w:pPr>
                      <w:r w:rsidRPr="00E864D3">
                        <w:rPr>
                          <w:rFonts w:ascii="Arial" w:hAnsi="Arial" w:cs="Arial"/>
                        </w:rPr>
                        <w:t xml:space="preserve">Thời gian: 60-90 phút </w:t>
                      </w:r>
                    </w:p>
                  </w:txbxContent>
                </v:textbox>
                <w10:anchorlock/>
              </v:shape>
            </w:pict>
          </mc:Fallback>
        </mc:AlternateContent>
      </w:r>
    </w:p>
    <w:p w14:paraId="3AF547AC" w14:textId="77777777" w:rsidR="00902C86" w:rsidRPr="00E22C82" w:rsidRDefault="00902C86" w:rsidP="00E22C82">
      <w:pPr>
        <w:spacing w:after="200" w:line="360" w:lineRule="auto"/>
        <w:rPr>
          <w:rFonts w:ascii="Arial" w:hAnsi="Arial" w:cs="Arial"/>
          <w:b/>
          <w:color w:val="4A66AC"/>
        </w:rPr>
      </w:pPr>
      <w:r w:rsidRPr="00E22C82">
        <w:rPr>
          <w:rFonts w:ascii="Arial" w:hAnsi="Arial" w:cs="Arial"/>
          <w:b/>
          <w:color w:val="4A66AC"/>
        </w:rPr>
        <w:br w:type="page"/>
      </w:r>
    </w:p>
    <w:p w14:paraId="6ECB6B9F" w14:textId="77777777" w:rsidR="00A60A3F" w:rsidRPr="00E22C82" w:rsidRDefault="00B4550C" w:rsidP="00E22C82">
      <w:pPr>
        <w:spacing w:line="360" w:lineRule="auto"/>
        <w:rPr>
          <w:rFonts w:ascii="Arial" w:hAnsi="Arial" w:cs="Arial"/>
          <w:b/>
          <w:color w:val="4A66AC"/>
        </w:rPr>
      </w:pPr>
      <w:ins w:id="6" w:author="Windows User" w:date="2017-12-29T16:22:00Z">
        <w:r>
          <w:rPr>
            <w:rFonts w:ascii="Arial" w:hAnsi="Arial" w:cs="Arial"/>
            <w:b/>
            <w:sz w:val="30"/>
          </w:rPr>
          <w:lastRenderedPageBreak/>
          <w:t>HỢP PHẦN</w:t>
        </w:r>
      </w:ins>
      <w:del w:id="7" w:author="Windows User" w:date="2017-12-29T16:22:00Z">
        <w:r w:rsidR="00756C73" w:rsidRPr="00E22C82" w:rsidDel="00B4550C">
          <w:rPr>
            <w:rFonts w:ascii="Arial" w:hAnsi="Arial" w:cs="Arial"/>
            <w:b/>
            <w:sz w:val="30"/>
          </w:rPr>
          <w:delText>MODULE</w:delText>
        </w:r>
      </w:del>
      <w:r w:rsidR="00756C73" w:rsidRPr="00E22C82">
        <w:rPr>
          <w:rFonts w:ascii="Arial" w:hAnsi="Arial" w:cs="Arial"/>
          <w:b/>
          <w:sz w:val="30"/>
        </w:rPr>
        <w:t xml:space="preserve"> </w:t>
      </w:r>
      <w:r w:rsidR="00756C73">
        <w:rPr>
          <w:rFonts w:ascii="Arial" w:hAnsi="Arial" w:cs="Arial"/>
          <w:b/>
          <w:sz w:val="30"/>
        </w:rPr>
        <w:t xml:space="preserve">6 </w:t>
      </w:r>
    </w:p>
    <w:p w14:paraId="0CECA04F" w14:textId="77777777" w:rsidR="00902C86" w:rsidRPr="00E22C82" w:rsidRDefault="0071142C" w:rsidP="00E22C82">
      <w:pPr>
        <w:pStyle w:val="Heading1"/>
        <w:spacing w:before="0" w:line="360" w:lineRule="auto"/>
        <w:rPr>
          <w:rFonts w:ascii="Arial" w:hAnsi="Arial" w:cs="Arial"/>
        </w:rPr>
      </w:pPr>
      <w:bookmarkStart w:id="8" w:name="_Toc499053274"/>
      <w:commentRangeStart w:id="9"/>
      <w:r w:rsidRPr="00E22C82">
        <w:rPr>
          <w:rFonts w:ascii="Arial" w:hAnsi="Arial" w:cs="Arial"/>
        </w:rPr>
        <w:t xml:space="preserve">LÀM VIỆC NHÓM 4: KẾT NỐI THÔNG TIN VỚI HÀNH ĐỘNG </w:t>
      </w:r>
      <w:bookmarkEnd w:id="8"/>
      <w:commentRangeEnd w:id="9"/>
      <w:r w:rsidR="00724B0C">
        <w:rPr>
          <w:rStyle w:val="CommentReference"/>
          <w:rFonts w:asciiTheme="minorHAnsi" w:eastAsiaTheme="minorEastAsia" w:hAnsiTheme="minorHAnsi" w:cstheme="minorBidi"/>
          <w:b w:val="0"/>
          <w:bCs w:val="0"/>
          <w:caps w:val="0"/>
          <w:spacing w:val="0"/>
        </w:rPr>
        <w:commentReference w:id="9"/>
      </w:r>
    </w:p>
    <w:p w14:paraId="6CCEBFC0" w14:textId="77777777" w:rsidR="00D41EEC" w:rsidRPr="00E22C82" w:rsidRDefault="00D41EEC" w:rsidP="00E22C82">
      <w:pPr>
        <w:spacing w:line="360" w:lineRule="auto"/>
        <w:rPr>
          <w:rFonts w:ascii="Arial" w:hAnsi="Arial" w:cs="Arial"/>
        </w:rPr>
      </w:pPr>
    </w:p>
    <w:p w14:paraId="529F2CC6" w14:textId="77777777" w:rsidR="00902C86" w:rsidRPr="00E22C82" w:rsidRDefault="00902C86" w:rsidP="00E22C82">
      <w:pPr>
        <w:spacing w:line="360" w:lineRule="auto"/>
        <w:rPr>
          <w:rFonts w:ascii="Arial" w:hAnsi="Arial" w:cs="Arial"/>
          <w:smallCaps/>
          <w:sz w:val="36"/>
          <w:szCs w:val="36"/>
        </w:rPr>
      </w:pPr>
      <w:r w:rsidRPr="00E22C82">
        <w:rPr>
          <w:rFonts w:ascii="Arial" w:hAnsi="Arial" w:cs="Arial"/>
          <w:noProof/>
          <w:lang w:eastAsia="en-GB"/>
        </w:rPr>
        <mc:AlternateContent>
          <mc:Choice Requires="wps">
            <w:drawing>
              <wp:inline distT="0" distB="0" distL="0" distR="0" wp14:anchorId="363D68BA" wp14:editId="6CE77532">
                <wp:extent cx="6315075" cy="2971800"/>
                <wp:effectExtent l="0" t="0" r="28575" b="19050"/>
                <wp:docPr id="11" name="Folded Corner 646"/>
                <wp:cNvGraphicFramePr/>
                <a:graphic xmlns:a="http://schemas.openxmlformats.org/drawingml/2006/main">
                  <a:graphicData uri="http://schemas.microsoft.com/office/word/2010/wordprocessingShape">
                    <wps:wsp>
                      <wps:cNvSpPr/>
                      <wps:spPr>
                        <a:xfrm>
                          <a:off x="0" y="0"/>
                          <a:ext cx="6315075" cy="2971800"/>
                        </a:xfrm>
                        <a:prstGeom prst="foldedCorner">
                          <a:avLst/>
                        </a:prstGeom>
                        <a:ln/>
                      </wps:spPr>
                      <wps:style>
                        <a:lnRef idx="2">
                          <a:schemeClr val="accent2"/>
                        </a:lnRef>
                        <a:fillRef idx="1">
                          <a:schemeClr val="lt1"/>
                        </a:fillRef>
                        <a:effectRef idx="0">
                          <a:schemeClr val="accent2"/>
                        </a:effectRef>
                        <a:fontRef idx="minor">
                          <a:schemeClr val="dk1"/>
                        </a:fontRef>
                      </wps:style>
                      <wps:txbx>
                        <w:txbxContent>
                          <w:p w14:paraId="725601D7" w14:textId="77777777" w:rsidR="00206B93" w:rsidRPr="00D41EEC" w:rsidRDefault="00206B93" w:rsidP="00902C86">
                            <w:pPr>
                              <w:pStyle w:val="NormalWeb"/>
                              <w:kinsoku w:val="0"/>
                              <w:overflowPunct w:val="0"/>
                              <w:jc w:val="center"/>
                              <w:textAlignment w:val="baseline"/>
                              <w:rPr>
                                <w:rFonts w:ascii="Arial" w:eastAsiaTheme="minorEastAsia" w:hAnsi="Arial" w:cs="Arial"/>
                                <w:b/>
                                <w:bCs/>
                                <w:color w:val="9BBB59" w:themeColor="accent3"/>
                                <w:sz w:val="28"/>
                                <w:szCs w:val="22"/>
                                <w:lang w:val="en-US"/>
                              </w:rPr>
                            </w:pPr>
                            <w:r w:rsidRPr="00D41EEC">
                              <w:rPr>
                                <w:rFonts w:ascii="Arial" w:eastAsiaTheme="minorEastAsia" w:hAnsi="Arial" w:cs="Arial"/>
                                <w:b/>
                                <w:bCs/>
                                <w:color w:val="9BBB59" w:themeColor="accent3"/>
                                <w:sz w:val="28"/>
                                <w:szCs w:val="22"/>
                                <w:lang w:val="en-US"/>
                              </w:rPr>
                              <w:t>Hoa</w:t>
                            </w:r>
                            <w:r w:rsidRPr="00D41EEC">
                              <w:rPr>
                                <w:rFonts w:ascii="Arial" w:eastAsiaTheme="minorEastAsia" w:hAnsi="Arial" w:cs="Arial"/>
                                <w:b/>
                                <w:bCs/>
                                <w:color w:val="9BBB59" w:themeColor="accent3"/>
                                <w:sz w:val="28"/>
                                <w:szCs w:val="22"/>
                                <w:lang w:val="vi-VN"/>
                              </w:rPr>
                              <w:t xml:space="preserve">̣t </w:t>
                            </w:r>
                            <w:r w:rsidRPr="00D41EEC">
                              <w:rPr>
                                <w:rFonts w:ascii="Arial" w:eastAsiaTheme="minorEastAsia" w:hAnsi="Arial" w:cs="Arial"/>
                                <w:b/>
                                <w:bCs/>
                                <w:color w:val="9BBB59" w:themeColor="accent3"/>
                                <w:sz w:val="28"/>
                                <w:szCs w:val="22"/>
                                <w:lang w:val="en-US"/>
                              </w:rPr>
                              <w:t>động nhóm nhỏ</w:t>
                            </w:r>
                          </w:p>
                          <w:p w14:paraId="6891845F" w14:textId="77777777" w:rsidR="00206B93" w:rsidRPr="00D41EEC" w:rsidRDefault="00206B93" w:rsidP="00902C86">
                            <w:pPr>
                              <w:pStyle w:val="ListParagraph"/>
                              <w:numPr>
                                <w:ilvl w:val="0"/>
                                <w:numId w:val="4"/>
                              </w:numPr>
                              <w:tabs>
                                <w:tab w:val="clear" w:pos="720"/>
                                <w:tab w:val="num" w:pos="1080"/>
                              </w:tabs>
                              <w:spacing w:after="200" w:line="276" w:lineRule="auto"/>
                              <w:ind w:left="1080"/>
                              <w:rPr>
                                <w:rFonts w:ascii="Arial" w:eastAsiaTheme="majorEastAsia" w:hAnsi="Arial" w:cs="Arial"/>
                                <w:sz w:val="24"/>
                                <w:szCs w:val="24"/>
                              </w:rPr>
                            </w:pPr>
                            <w:r w:rsidRPr="00D41EEC">
                              <w:rPr>
                                <w:rFonts w:ascii="Arial" w:eastAsiaTheme="majorEastAsia" w:hAnsi="Arial" w:cs="Arial"/>
                                <w:sz w:val="24"/>
                                <w:szCs w:val="24"/>
                                <w:lang w:val="en-US"/>
                              </w:rPr>
                              <w:t xml:space="preserve">Hướng dẫn  </w:t>
                            </w:r>
                          </w:p>
                          <w:p w14:paraId="319026AD" w14:textId="77777777" w:rsidR="00206B93" w:rsidRPr="00D41EEC" w:rsidRDefault="00206B93" w:rsidP="00902C86">
                            <w:pPr>
                              <w:pStyle w:val="ListParagraph"/>
                              <w:numPr>
                                <w:ilvl w:val="1"/>
                                <w:numId w:val="4"/>
                              </w:numPr>
                              <w:spacing w:after="200" w:line="276" w:lineRule="auto"/>
                              <w:ind w:left="1800"/>
                              <w:rPr>
                                <w:rFonts w:ascii="Arial" w:eastAsiaTheme="majorEastAsia" w:hAnsi="Arial" w:cs="Arial"/>
                                <w:sz w:val="24"/>
                                <w:szCs w:val="24"/>
                              </w:rPr>
                            </w:pPr>
                            <w:r w:rsidRPr="00D41EEC">
                              <w:rPr>
                                <w:rFonts w:ascii="Arial" w:eastAsiaTheme="majorEastAsia" w:hAnsi="Arial" w:cs="Arial"/>
                                <w:sz w:val="24"/>
                                <w:szCs w:val="24"/>
                                <w:lang w:val="en-US"/>
                              </w:rPr>
                              <w:t>Chọn 1 người chịu trách nhiệm</w:t>
                            </w:r>
                            <w:ins w:id="10" w:author="Windows User" w:date="2017-12-29T17:01:00Z">
                              <w:r w:rsidR="00724B0C">
                                <w:rPr>
                                  <w:rFonts w:ascii="Arial" w:eastAsiaTheme="majorEastAsia" w:hAnsi="Arial" w:cs="Arial"/>
                                  <w:sz w:val="24"/>
                                  <w:szCs w:val="24"/>
                                  <w:lang w:val="en-US"/>
                                </w:rPr>
                                <w:t xml:space="preserve"> vụ</w:t>
                              </w:r>
                            </w:ins>
                            <w:del w:id="11" w:author="Windows User" w:date="2017-12-29T17:01:00Z">
                              <w:r w:rsidRPr="00D41EEC" w:rsidDel="00724B0C">
                                <w:rPr>
                                  <w:rFonts w:ascii="Arial" w:eastAsiaTheme="majorEastAsia" w:hAnsi="Arial" w:cs="Arial"/>
                                  <w:sz w:val="24"/>
                                  <w:szCs w:val="24"/>
                                  <w:lang w:val="en-US"/>
                                </w:rPr>
                                <w:delText>h</w:delText>
                              </w:r>
                            </w:del>
                            <w:r w:rsidRPr="00D41EEC">
                              <w:rPr>
                                <w:rFonts w:ascii="Arial" w:eastAsiaTheme="majorEastAsia" w:hAnsi="Arial" w:cs="Arial"/>
                                <w:sz w:val="24"/>
                                <w:szCs w:val="24"/>
                                <w:lang w:val="en-US"/>
                              </w:rPr>
                              <w:t xml:space="preserve"> ghi chép </w:t>
                            </w:r>
                          </w:p>
                          <w:p w14:paraId="02287F7C" w14:textId="77777777" w:rsidR="00206B93" w:rsidRPr="00D41EEC" w:rsidRDefault="00206B93" w:rsidP="00902C86">
                            <w:pPr>
                              <w:pStyle w:val="ListParagraph"/>
                              <w:numPr>
                                <w:ilvl w:val="1"/>
                                <w:numId w:val="4"/>
                              </w:numPr>
                              <w:spacing w:after="200" w:line="276" w:lineRule="auto"/>
                              <w:ind w:left="1800"/>
                              <w:rPr>
                                <w:rFonts w:ascii="Arial" w:eastAsiaTheme="majorEastAsia" w:hAnsi="Arial" w:cs="Arial"/>
                                <w:sz w:val="24"/>
                                <w:szCs w:val="24"/>
                              </w:rPr>
                            </w:pPr>
                            <w:r w:rsidRPr="00D41EEC">
                              <w:rPr>
                                <w:rFonts w:ascii="Arial" w:eastAsiaTheme="majorEastAsia" w:hAnsi="Arial" w:cs="Arial"/>
                                <w:sz w:val="24"/>
                                <w:szCs w:val="24"/>
                                <w:lang w:val="en-US"/>
                              </w:rPr>
                              <w:t>Vẽ khung liên trên giấy</w:t>
                            </w:r>
                          </w:p>
                          <w:p w14:paraId="66AF7A35" w14:textId="77777777" w:rsidR="00206B93" w:rsidRPr="00D41EEC" w:rsidRDefault="00206B93" w:rsidP="00902C86">
                            <w:pPr>
                              <w:pStyle w:val="ListParagraph"/>
                              <w:numPr>
                                <w:ilvl w:val="1"/>
                                <w:numId w:val="4"/>
                              </w:numPr>
                              <w:spacing w:after="200" w:line="276" w:lineRule="auto"/>
                              <w:ind w:left="1800"/>
                              <w:rPr>
                                <w:rFonts w:ascii="Arial" w:eastAsiaTheme="majorEastAsia" w:hAnsi="Arial" w:cs="Arial"/>
                                <w:sz w:val="24"/>
                                <w:szCs w:val="24"/>
                              </w:rPr>
                            </w:pPr>
                            <w:r w:rsidRPr="00D41EEC">
                              <w:rPr>
                                <w:rFonts w:ascii="Arial" w:eastAsiaTheme="majorEastAsia" w:hAnsi="Arial" w:cs="Arial"/>
                                <w:sz w:val="24"/>
                                <w:szCs w:val="24"/>
                                <w:lang w:val="en-US"/>
                              </w:rPr>
                              <w:t xml:space="preserve">Động não về 3 quyết định hoặc câu hỏi ở cột1 &amp;2 </w:t>
                            </w:r>
                          </w:p>
                          <w:p w14:paraId="74F02C01" w14:textId="77777777" w:rsidR="00206B93" w:rsidRPr="00D41EEC" w:rsidRDefault="00206B93" w:rsidP="00902C86">
                            <w:pPr>
                              <w:pStyle w:val="ListParagraph"/>
                              <w:numPr>
                                <w:ilvl w:val="1"/>
                                <w:numId w:val="4"/>
                              </w:numPr>
                              <w:spacing w:after="200" w:line="276" w:lineRule="auto"/>
                              <w:ind w:left="1800"/>
                              <w:rPr>
                                <w:rFonts w:ascii="Arial" w:eastAsiaTheme="majorEastAsia" w:hAnsi="Arial" w:cs="Arial"/>
                                <w:sz w:val="24"/>
                                <w:szCs w:val="24"/>
                              </w:rPr>
                            </w:pPr>
                            <w:r w:rsidRPr="00D41EEC">
                              <w:rPr>
                                <w:rFonts w:ascii="Arial" w:eastAsiaTheme="majorEastAsia" w:hAnsi="Arial" w:cs="Arial"/>
                                <w:sz w:val="24"/>
                                <w:szCs w:val="24"/>
                                <w:lang w:val="en-US"/>
                              </w:rPr>
                              <w:t xml:space="preserve">Hoàn thành các cột còn lại </w:t>
                            </w:r>
                          </w:p>
                          <w:p w14:paraId="3CD510A9" w14:textId="77777777" w:rsidR="00206B93" w:rsidRPr="00D41EEC" w:rsidRDefault="00206B93" w:rsidP="00902C86">
                            <w:pPr>
                              <w:pStyle w:val="ListParagraph"/>
                              <w:numPr>
                                <w:ilvl w:val="0"/>
                                <w:numId w:val="4"/>
                              </w:numPr>
                              <w:tabs>
                                <w:tab w:val="clear" w:pos="720"/>
                                <w:tab w:val="num" w:pos="1080"/>
                              </w:tabs>
                              <w:spacing w:after="200" w:line="276" w:lineRule="auto"/>
                              <w:ind w:left="1080"/>
                              <w:rPr>
                                <w:rFonts w:ascii="Arial" w:eastAsiaTheme="majorEastAsia" w:hAnsi="Arial" w:cs="Arial"/>
                                <w:sz w:val="24"/>
                                <w:szCs w:val="24"/>
                              </w:rPr>
                            </w:pPr>
                            <w:r w:rsidRPr="00D41EEC">
                              <w:rPr>
                                <w:rFonts w:ascii="Arial" w:eastAsiaTheme="majorEastAsia" w:hAnsi="Arial" w:cs="Arial"/>
                                <w:sz w:val="24"/>
                                <w:szCs w:val="24"/>
                                <w:lang w:val="en-US"/>
                              </w:rPr>
                              <w:t xml:space="preserve">Mỗi nhóm có 10 phút để trình bày bảng hoàn chỉnh </w:t>
                            </w:r>
                          </w:p>
                          <w:p w14:paraId="54ECE541" w14:textId="77777777" w:rsidR="00206B93" w:rsidRPr="00D41EEC" w:rsidRDefault="00206B93" w:rsidP="00902C86">
                            <w:pPr>
                              <w:pStyle w:val="ListParagraph"/>
                              <w:numPr>
                                <w:ilvl w:val="0"/>
                                <w:numId w:val="4"/>
                              </w:numPr>
                              <w:tabs>
                                <w:tab w:val="clear" w:pos="720"/>
                                <w:tab w:val="num" w:pos="1080"/>
                              </w:tabs>
                              <w:spacing w:after="200" w:line="276" w:lineRule="auto"/>
                              <w:ind w:left="1080"/>
                              <w:rPr>
                                <w:rFonts w:ascii="Arial" w:eastAsiaTheme="majorEastAsia" w:hAnsi="Arial" w:cs="Arial"/>
                                <w:sz w:val="24"/>
                                <w:szCs w:val="24"/>
                              </w:rPr>
                            </w:pPr>
                            <w:r w:rsidRPr="00D41EEC">
                              <w:rPr>
                                <w:rFonts w:ascii="Arial" w:eastAsiaTheme="majorEastAsia" w:hAnsi="Arial" w:cs="Arial"/>
                                <w:sz w:val="24"/>
                                <w:szCs w:val="24"/>
                                <w:lang w:val="en-US"/>
                              </w:rPr>
                              <w:t xml:space="preserve">Thảo luận nhóm </w:t>
                            </w:r>
                          </w:p>
                          <w:p w14:paraId="1F23E1DB" w14:textId="77777777" w:rsidR="00206B93" w:rsidRPr="00D41EEC" w:rsidRDefault="00206B93" w:rsidP="00902C86">
                            <w:pPr>
                              <w:pStyle w:val="ListParagraph"/>
                              <w:numPr>
                                <w:ilvl w:val="1"/>
                                <w:numId w:val="5"/>
                              </w:numPr>
                              <w:spacing w:after="200" w:line="276" w:lineRule="auto"/>
                              <w:ind w:left="1800"/>
                              <w:rPr>
                                <w:rFonts w:ascii="Arial" w:eastAsiaTheme="majorEastAsia" w:hAnsi="Arial" w:cs="Arial"/>
                                <w:sz w:val="24"/>
                                <w:szCs w:val="24"/>
                              </w:rPr>
                            </w:pPr>
                            <w:r w:rsidRPr="00D41EEC">
                              <w:rPr>
                                <w:rFonts w:ascii="Arial" w:eastAsiaTheme="majorEastAsia" w:hAnsi="Arial" w:cs="Arial"/>
                                <w:sz w:val="24"/>
                                <w:szCs w:val="24"/>
                                <w:lang w:val="en-US"/>
                              </w:rPr>
                              <w:t xml:space="preserve">Có nguồn dữ liệu nào khác có thể sử dụng trong quyết định này không? </w:t>
                            </w:r>
                          </w:p>
                          <w:p w14:paraId="3E9C4FF9" w14:textId="77777777" w:rsidR="00206B93" w:rsidRPr="00D41EEC" w:rsidRDefault="00206B93" w:rsidP="00902C86">
                            <w:pPr>
                              <w:pStyle w:val="ListParagraph"/>
                              <w:numPr>
                                <w:ilvl w:val="1"/>
                                <w:numId w:val="5"/>
                              </w:numPr>
                              <w:spacing w:after="200" w:line="276" w:lineRule="auto"/>
                              <w:ind w:left="1800"/>
                              <w:rPr>
                                <w:rFonts w:ascii="Arial" w:eastAsiaTheme="majorEastAsia" w:hAnsi="Arial" w:cs="Arial"/>
                                <w:sz w:val="24"/>
                                <w:szCs w:val="24"/>
                              </w:rPr>
                            </w:pPr>
                            <w:r w:rsidRPr="00D41EEC">
                              <w:rPr>
                                <w:rFonts w:ascii="Arial" w:eastAsiaTheme="majorEastAsia" w:hAnsi="Arial" w:cs="Arial"/>
                                <w:sz w:val="24"/>
                                <w:szCs w:val="24"/>
                                <w:lang w:val="en-US"/>
                              </w:rPr>
                              <w:t>Có những bên liên quan nào cần được chú ý không? (10 minutes)</w:t>
                            </w:r>
                          </w:p>
                          <w:p w14:paraId="0DB4CCE4" w14:textId="77777777" w:rsidR="00206B93" w:rsidRPr="00D41EEC" w:rsidRDefault="00206B93" w:rsidP="00902C86">
                            <w:pPr>
                              <w:pStyle w:val="ListParagraph"/>
                              <w:numPr>
                                <w:ilvl w:val="0"/>
                                <w:numId w:val="4"/>
                              </w:numPr>
                              <w:tabs>
                                <w:tab w:val="clear" w:pos="720"/>
                                <w:tab w:val="num" w:pos="1080"/>
                              </w:tabs>
                              <w:spacing w:after="200" w:line="276" w:lineRule="auto"/>
                              <w:ind w:left="1080"/>
                              <w:rPr>
                                <w:rFonts w:ascii="Arial" w:eastAsiaTheme="majorEastAsia" w:hAnsi="Arial" w:cs="Arial"/>
                                <w:sz w:val="24"/>
                                <w:szCs w:val="24"/>
                              </w:rPr>
                            </w:pPr>
                            <w:r w:rsidRPr="00D41EEC">
                              <w:rPr>
                                <w:rFonts w:ascii="Arial" w:eastAsiaTheme="majorEastAsia" w:hAnsi="Arial" w:cs="Arial"/>
                                <w:sz w:val="24"/>
                                <w:szCs w:val="24"/>
                                <w:lang w:val="en-US"/>
                              </w:rPr>
                              <w:t>Thời gian: 1 giờ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63D68BA" id="Folded Corner 646" o:spid="_x0000_s1029" type="#_x0000_t65" style="width:497.25pt;height:2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" adj="18000" fillcolor="white [3201]" strokecolor="#c0504d [3205]" strokeweight="2pt">
                <v:textbox>
                  <w:txbxContent>
                    <w:p w14:paraId="725601D7" w14:textId="77777777" w:rsidR="00206B93" w:rsidRPr="00D41EEC" w:rsidRDefault="00206B93" w:rsidP="00902C86">
                      <w:pPr>
                        <w:pStyle w:val="NormalWeb"/>
                        <w:kinsoku w:val="0"/>
                        <w:overflowPunct w:val="0"/>
                        <w:jc w:val="center"/>
                        <w:textAlignment w:val="baseline"/>
                        <w:rPr>
                          <w:rFonts w:ascii="Arial" w:eastAsiaTheme="minorEastAsia" w:hAnsi="Arial" w:cs="Arial"/>
                          <w:b/>
                          <w:bCs/>
                          <w:color w:val="9BBB59" w:themeColor="accent3"/>
                          <w:sz w:val="28"/>
                          <w:szCs w:val="22"/>
                          <w:lang w:val="en-US"/>
                        </w:rPr>
                      </w:pPr>
                      <w:r w:rsidRPr="00D41EEC">
                        <w:rPr>
                          <w:rFonts w:ascii="Arial" w:eastAsiaTheme="minorEastAsia" w:hAnsi="Arial" w:cs="Arial"/>
                          <w:b/>
                          <w:bCs/>
                          <w:color w:val="9BBB59" w:themeColor="accent3"/>
                          <w:sz w:val="28"/>
                          <w:szCs w:val="22"/>
                          <w:lang w:val="en-US"/>
                        </w:rPr>
                        <w:t>Hoa</w:t>
                      </w:r>
                      <w:r w:rsidRPr="00D41EEC">
                        <w:rPr>
                          <w:rFonts w:ascii="Arial" w:eastAsiaTheme="minorEastAsia" w:hAnsi="Arial" w:cs="Arial"/>
                          <w:b/>
                          <w:bCs/>
                          <w:color w:val="9BBB59" w:themeColor="accent3"/>
                          <w:sz w:val="28"/>
                          <w:szCs w:val="22"/>
                          <w:lang w:val="vi-VN"/>
                        </w:rPr>
                        <w:t xml:space="preserve">̣t </w:t>
                      </w:r>
                      <w:r w:rsidRPr="00D41EEC">
                        <w:rPr>
                          <w:rFonts w:ascii="Arial" w:eastAsiaTheme="minorEastAsia" w:hAnsi="Arial" w:cs="Arial"/>
                          <w:b/>
                          <w:bCs/>
                          <w:color w:val="9BBB59" w:themeColor="accent3"/>
                          <w:sz w:val="28"/>
                          <w:szCs w:val="22"/>
                          <w:lang w:val="en-US"/>
                        </w:rPr>
                        <w:t>động nhóm nhỏ</w:t>
                      </w:r>
                    </w:p>
                    <w:p w14:paraId="6891845F" w14:textId="77777777" w:rsidR="00206B93" w:rsidRPr="00D41EEC" w:rsidRDefault="00206B93" w:rsidP="00902C86">
                      <w:pPr>
                        <w:pStyle w:val="ListParagraph"/>
                        <w:numPr>
                          <w:ilvl w:val="0"/>
                          <w:numId w:val="4"/>
                        </w:numPr>
                        <w:tabs>
                          <w:tab w:val="clear" w:pos="720"/>
                          <w:tab w:val="num" w:pos="1080"/>
                        </w:tabs>
                        <w:spacing w:after="200" w:line="276" w:lineRule="auto"/>
                        <w:ind w:left="1080"/>
                        <w:rPr>
                          <w:rFonts w:ascii="Arial" w:eastAsiaTheme="majorEastAsia" w:hAnsi="Arial" w:cs="Arial"/>
                          <w:sz w:val="24"/>
                          <w:szCs w:val="24"/>
                        </w:rPr>
                      </w:pPr>
                      <w:r w:rsidRPr="00D41EEC">
                        <w:rPr>
                          <w:rFonts w:ascii="Arial" w:eastAsiaTheme="majorEastAsia" w:hAnsi="Arial" w:cs="Arial"/>
                          <w:sz w:val="24"/>
                          <w:szCs w:val="24"/>
                          <w:lang w:val="en-US"/>
                        </w:rPr>
                        <w:t xml:space="preserve">Hướng dẫn  </w:t>
                      </w:r>
                    </w:p>
                    <w:p w14:paraId="319026AD" w14:textId="77777777" w:rsidR="00206B93" w:rsidRPr="00D41EEC" w:rsidRDefault="00206B93" w:rsidP="00902C86">
                      <w:pPr>
                        <w:pStyle w:val="ListParagraph"/>
                        <w:numPr>
                          <w:ilvl w:val="1"/>
                          <w:numId w:val="4"/>
                        </w:numPr>
                        <w:spacing w:after="200" w:line="276" w:lineRule="auto"/>
                        <w:ind w:left="1800"/>
                        <w:rPr>
                          <w:rFonts w:ascii="Arial" w:eastAsiaTheme="majorEastAsia" w:hAnsi="Arial" w:cs="Arial"/>
                          <w:sz w:val="24"/>
                          <w:szCs w:val="24"/>
                        </w:rPr>
                      </w:pPr>
                      <w:r w:rsidRPr="00D41EEC">
                        <w:rPr>
                          <w:rFonts w:ascii="Arial" w:eastAsiaTheme="majorEastAsia" w:hAnsi="Arial" w:cs="Arial"/>
                          <w:sz w:val="24"/>
                          <w:szCs w:val="24"/>
                          <w:lang w:val="en-US"/>
                        </w:rPr>
                        <w:t>Chọn 1 người chịu trách nhiệm</w:t>
                      </w:r>
                      <w:ins w:id="12" w:author="Windows User" w:date="2017-12-29T17:01:00Z">
                        <w:r w:rsidR="00724B0C">
                          <w:rPr>
                            <w:rFonts w:ascii="Arial" w:eastAsiaTheme="majorEastAsia" w:hAnsi="Arial" w:cs="Arial"/>
                            <w:sz w:val="24"/>
                            <w:szCs w:val="24"/>
                            <w:lang w:val="en-US"/>
                          </w:rPr>
                          <w:t xml:space="preserve"> vụ</w:t>
                        </w:r>
                      </w:ins>
                      <w:del w:id="13" w:author="Windows User" w:date="2017-12-29T17:01:00Z">
                        <w:r w:rsidRPr="00D41EEC" w:rsidDel="00724B0C">
                          <w:rPr>
                            <w:rFonts w:ascii="Arial" w:eastAsiaTheme="majorEastAsia" w:hAnsi="Arial" w:cs="Arial"/>
                            <w:sz w:val="24"/>
                            <w:szCs w:val="24"/>
                            <w:lang w:val="en-US"/>
                          </w:rPr>
                          <w:delText>h</w:delText>
                        </w:r>
                      </w:del>
                      <w:r w:rsidRPr="00D41EEC">
                        <w:rPr>
                          <w:rFonts w:ascii="Arial" w:eastAsiaTheme="majorEastAsia" w:hAnsi="Arial" w:cs="Arial"/>
                          <w:sz w:val="24"/>
                          <w:szCs w:val="24"/>
                          <w:lang w:val="en-US"/>
                        </w:rPr>
                        <w:t xml:space="preserve"> ghi chép </w:t>
                      </w:r>
                    </w:p>
                    <w:p w14:paraId="02287F7C" w14:textId="77777777" w:rsidR="00206B93" w:rsidRPr="00D41EEC" w:rsidRDefault="00206B93" w:rsidP="00902C86">
                      <w:pPr>
                        <w:pStyle w:val="ListParagraph"/>
                        <w:numPr>
                          <w:ilvl w:val="1"/>
                          <w:numId w:val="4"/>
                        </w:numPr>
                        <w:spacing w:after="200" w:line="276" w:lineRule="auto"/>
                        <w:ind w:left="1800"/>
                        <w:rPr>
                          <w:rFonts w:ascii="Arial" w:eastAsiaTheme="majorEastAsia" w:hAnsi="Arial" w:cs="Arial"/>
                          <w:sz w:val="24"/>
                          <w:szCs w:val="24"/>
                        </w:rPr>
                      </w:pPr>
                      <w:r w:rsidRPr="00D41EEC">
                        <w:rPr>
                          <w:rFonts w:ascii="Arial" w:eastAsiaTheme="majorEastAsia" w:hAnsi="Arial" w:cs="Arial"/>
                          <w:sz w:val="24"/>
                          <w:szCs w:val="24"/>
                          <w:lang w:val="en-US"/>
                        </w:rPr>
                        <w:t>Vẽ khung liên trên giấy</w:t>
                      </w:r>
                    </w:p>
                    <w:p w14:paraId="66AF7A35" w14:textId="77777777" w:rsidR="00206B93" w:rsidRPr="00D41EEC" w:rsidRDefault="00206B93" w:rsidP="00902C86">
                      <w:pPr>
                        <w:pStyle w:val="ListParagraph"/>
                        <w:numPr>
                          <w:ilvl w:val="1"/>
                          <w:numId w:val="4"/>
                        </w:numPr>
                        <w:spacing w:after="200" w:line="276" w:lineRule="auto"/>
                        <w:ind w:left="1800"/>
                        <w:rPr>
                          <w:rFonts w:ascii="Arial" w:eastAsiaTheme="majorEastAsia" w:hAnsi="Arial" w:cs="Arial"/>
                          <w:sz w:val="24"/>
                          <w:szCs w:val="24"/>
                        </w:rPr>
                      </w:pPr>
                      <w:r w:rsidRPr="00D41EEC">
                        <w:rPr>
                          <w:rFonts w:ascii="Arial" w:eastAsiaTheme="majorEastAsia" w:hAnsi="Arial" w:cs="Arial"/>
                          <w:sz w:val="24"/>
                          <w:szCs w:val="24"/>
                          <w:lang w:val="en-US"/>
                        </w:rPr>
                        <w:t xml:space="preserve">Động não về 3 quyết định hoặc câu hỏi ở cột1 &amp;2 </w:t>
                      </w:r>
                    </w:p>
                    <w:p w14:paraId="74F02C01" w14:textId="77777777" w:rsidR="00206B93" w:rsidRPr="00D41EEC" w:rsidRDefault="00206B93" w:rsidP="00902C86">
                      <w:pPr>
                        <w:pStyle w:val="ListParagraph"/>
                        <w:numPr>
                          <w:ilvl w:val="1"/>
                          <w:numId w:val="4"/>
                        </w:numPr>
                        <w:spacing w:after="200" w:line="276" w:lineRule="auto"/>
                        <w:ind w:left="1800"/>
                        <w:rPr>
                          <w:rFonts w:ascii="Arial" w:eastAsiaTheme="majorEastAsia" w:hAnsi="Arial" w:cs="Arial"/>
                          <w:sz w:val="24"/>
                          <w:szCs w:val="24"/>
                        </w:rPr>
                      </w:pPr>
                      <w:r w:rsidRPr="00D41EEC">
                        <w:rPr>
                          <w:rFonts w:ascii="Arial" w:eastAsiaTheme="majorEastAsia" w:hAnsi="Arial" w:cs="Arial"/>
                          <w:sz w:val="24"/>
                          <w:szCs w:val="24"/>
                          <w:lang w:val="en-US"/>
                        </w:rPr>
                        <w:t xml:space="preserve">Hoàn thành các cột còn lại </w:t>
                      </w:r>
                    </w:p>
                    <w:p w14:paraId="3CD510A9" w14:textId="77777777" w:rsidR="00206B93" w:rsidRPr="00D41EEC" w:rsidRDefault="00206B93" w:rsidP="00902C86">
                      <w:pPr>
                        <w:pStyle w:val="ListParagraph"/>
                        <w:numPr>
                          <w:ilvl w:val="0"/>
                          <w:numId w:val="4"/>
                        </w:numPr>
                        <w:tabs>
                          <w:tab w:val="clear" w:pos="720"/>
                          <w:tab w:val="num" w:pos="1080"/>
                        </w:tabs>
                        <w:spacing w:after="200" w:line="276" w:lineRule="auto"/>
                        <w:ind w:left="1080"/>
                        <w:rPr>
                          <w:rFonts w:ascii="Arial" w:eastAsiaTheme="majorEastAsia" w:hAnsi="Arial" w:cs="Arial"/>
                          <w:sz w:val="24"/>
                          <w:szCs w:val="24"/>
                        </w:rPr>
                      </w:pPr>
                      <w:r w:rsidRPr="00D41EEC">
                        <w:rPr>
                          <w:rFonts w:ascii="Arial" w:eastAsiaTheme="majorEastAsia" w:hAnsi="Arial" w:cs="Arial"/>
                          <w:sz w:val="24"/>
                          <w:szCs w:val="24"/>
                          <w:lang w:val="en-US"/>
                        </w:rPr>
                        <w:t xml:space="preserve">Mỗi nhóm có 10 phút để trình bày bảng hoàn chỉnh </w:t>
                      </w:r>
                    </w:p>
                    <w:p w14:paraId="54ECE541" w14:textId="77777777" w:rsidR="00206B93" w:rsidRPr="00D41EEC" w:rsidRDefault="00206B93" w:rsidP="00902C86">
                      <w:pPr>
                        <w:pStyle w:val="ListParagraph"/>
                        <w:numPr>
                          <w:ilvl w:val="0"/>
                          <w:numId w:val="4"/>
                        </w:numPr>
                        <w:tabs>
                          <w:tab w:val="clear" w:pos="720"/>
                          <w:tab w:val="num" w:pos="1080"/>
                        </w:tabs>
                        <w:spacing w:after="200" w:line="276" w:lineRule="auto"/>
                        <w:ind w:left="1080"/>
                        <w:rPr>
                          <w:rFonts w:ascii="Arial" w:eastAsiaTheme="majorEastAsia" w:hAnsi="Arial" w:cs="Arial"/>
                          <w:sz w:val="24"/>
                          <w:szCs w:val="24"/>
                        </w:rPr>
                      </w:pPr>
                      <w:r w:rsidRPr="00D41EEC">
                        <w:rPr>
                          <w:rFonts w:ascii="Arial" w:eastAsiaTheme="majorEastAsia" w:hAnsi="Arial" w:cs="Arial"/>
                          <w:sz w:val="24"/>
                          <w:szCs w:val="24"/>
                          <w:lang w:val="en-US"/>
                        </w:rPr>
                        <w:t xml:space="preserve">Thảo luận nhóm </w:t>
                      </w:r>
                    </w:p>
                    <w:p w14:paraId="1F23E1DB" w14:textId="77777777" w:rsidR="00206B93" w:rsidRPr="00D41EEC" w:rsidRDefault="00206B93" w:rsidP="00902C86">
                      <w:pPr>
                        <w:pStyle w:val="ListParagraph"/>
                        <w:numPr>
                          <w:ilvl w:val="1"/>
                          <w:numId w:val="5"/>
                        </w:numPr>
                        <w:spacing w:after="200" w:line="276" w:lineRule="auto"/>
                        <w:ind w:left="1800"/>
                        <w:rPr>
                          <w:rFonts w:ascii="Arial" w:eastAsiaTheme="majorEastAsia" w:hAnsi="Arial" w:cs="Arial"/>
                          <w:sz w:val="24"/>
                          <w:szCs w:val="24"/>
                        </w:rPr>
                      </w:pPr>
                      <w:r w:rsidRPr="00D41EEC">
                        <w:rPr>
                          <w:rFonts w:ascii="Arial" w:eastAsiaTheme="majorEastAsia" w:hAnsi="Arial" w:cs="Arial"/>
                          <w:sz w:val="24"/>
                          <w:szCs w:val="24"/>
                          <w:lang w:val="en-US"/>
                        </w:rPr>
                        <w:t xml:space="preserve">Có nguồn dữ liệu nào khác có thể sử dụng trong quyết định này không? </w:t>
                      </w:r>
                    </w:p>
                    <w:p w14:paraId="3E9C4FF9" w14:textId="77777777" w:rsidR="00206B93" w:rsidRPr="00D41EEC" w:rsidRDefault="00206B93" w:rsidP="00902C86">
                      <w:pPr>
                        <w:pStyle w:val="ListParagraph"/>
                        <w:numPr>
                          <w:ilvl w:val="1"/>
                          <w:numId w:val="5"/>
                        </w:numPr>
                        <w:spacing w:after="200" w:line="276" w:lineRule="auto"/>
                        <w:ind w:left="1800"/>
                        <w:rPr>
                          <w:rFonts w:ascii="Arial" w:eastAsiaTheme="majorEastAsia" w:hAnsi="Arial" w:cs="Arial"/>
                          <w:sz w:val="24"/>
                          <w:szCs w:val="24"/>
                        </w:rPr>
                      </w:pPr>
                      <w:r w:rsidRPr="00D41EEC">
                        <w:rPr>
                          <w:rFonts w:ascii="Arial" w:eastAsiaTheme="majorEastAsia" w:hAnsi="Arial" w:cs="Arial"/>
                          <w:sz w:val="24"/>
                          <w:szCs w:val="24"/>
                          <w:lang w:val="en-US"/>
                        </w:rPr>
                        <w:t>Có những bên liên quan nào cần được chú ý không? (10 minutes)</w:t>
                      </w:r>
                    </w:p>
                    <w:p w14:paraId="0DB4CCE4" w14:textId="77777777" w:rsidR="00206B93" w:rsidRPr="00D41EEC" w:rsidRDefault="00206B93" w:rsidP="00902C86">
                      <w:pPr>
                        <w:pStyle w:val="ListParagraph"/>
                        <w:numPr>
                          <w:ilvl w:val="0"/>
                          <w:numId w:val="4"/>
                        </w:numPr>
                        <w:tabs>
                          <w:tab w:val="clear" w:pos="720"/>
                          <w:tab w:val="num" w:pos="1080"/>
                        </w:tabs>
                        <w:spacing w:after="200" w:line="276" w:lineRule="auto"/>
                        <w:ind w:left="1080"/>
                        <w:rPr>
                          <w:rFonts w:ascii="Arial" w:eastAsiaTheme="majorEastAsia" w:hAnsi="Arial" w:cs="Arial"/>
                          <w:sz w:val="24"/>
                          <w:szCs w:val="24"/>
                        </w:rPr>
                      </w:pPr>
                      <w:r w:rsidRPr="00D41EEC">
                        <w:rPr>
                          <w:rFonts w:ascii="Arial" w:eastAsiaTheme="majorEastAsia" w:hAnsi="Arial" w:cs="Arial"/>
                          <w:sz w:val="24"/>
                          <w:szCs w:val="24"/>
                          <w:lang w:val="en-US"/>
                        </w:rPr>
                        <w:t>Thời gian: 1 giờ</w:t>
                      </w:r>
                    </w:p>
                  </w:txbxContent>
                </v:textbox>
                <w10:anchorlock/>
              </v:shape>
            </w:pict>
          </mc:Fallback>
        </mc:AlternateContent>
      </w:r>
    </w:p>
    <w:p w14:paraId="3F8583DE" w14:textId="77777777" w:rsidR="00902C86" w:rsidRPr="00E22C82" w:rsidRDefault="00902C86" w:rsidP="00E22C82">
      <w:pPr>
        <w:spacing w:line="360" w:lineRule="auto"/>
        <w:rPr>
          <w:rFonts w:ascii="Arial" w:hAnsi="Arial" w:cs="Arial"/>
          <w:b/>
          <w:color w:val="4A66AC"/>
        </w:rPr>
      </w:pPr>
    </w:p>
    <w:p w14:paraId="0020B09F" w14:textId="77777777" w:rsidR="00902C86" w:rsidRPr="00E22C82" w:rsidRDefault="0071142C" w:rsidP="00E22C82">
      <w:pPr>
        <w:pStyle w:val="Heading1"/>
        <w:spacing w:line="360" w:lineRule="auto"/>
        <w:rPr>
          <w:rFonts w:ascii="Arial" w:hAnsi="Arial" w:cs="Arial"/>
        </w:rPr>
      </w:pPr>
      <w:bookmarkStart w:id="14" w:name="_Toc499053275"/>
      <w:commentRangeStart w:id="15"/>
      <w:r w:rsidRPr="00E22C82">
        <w:rPr>
          <w:rFonts w:ascii="Arial" w:hAnsi="Arial" w:cs="Arial"/>
        </w:rPr>
        <w:t xml:space="preserve">LÀM VIỆC NHÓM </w:t>
      </w:r>
      <w:r w:rsidR="00902C86" w:rsidRPr="00E22C82">
        <w:rPr>
          <w:rFonts w:ascii="Arial" w:hAnsi="Arial" w:cs="Arial"/>
        </w:rPr>
        <w:t xml:space="preserve">5: </w:t>
      </w:r>
      <w:r w:rsidRPr="00E22C82">
        <w:rPr>
          <w:rFonts w:ascii="Arial" w:hAnsi="Arial" w:cs="Arial"/>
        </w:rPr>
        <w:t>XÁC ĐỊNH NHU CẦU xây dựng NĂNG LỰC</w:t>
      </w:r>
      <w:bookmarkEnd w:id="14"/>
      <w:commentRangeEnd w:id="15"/>
      <w:r w:rsidR="00724B0C">
        <w:rPr>
          <w:rStyle w:val="CommentReference"/>
          <w:rFonts w:asciiTheme="minorHAnsi" w:eastAsiaTheme="minorEastAsia" w:hAnsiTheme="minorHAnsi" w:cstheme="minorBidi"/>
          <w:b w:val="0"/>
          <w:bCs w:val="0"/>
          <w:caps w:val="0"/>
          <w:spacing w:val="0"/>
        </w:rPr>
        <w:commentReference w:id="15"/>
      </w:r>
    </w:p>
    <w:p w14:paraId="0124767E" w14:textId="77777777" w:rsidR="00902C86" w:rsidRPr="00E22C82" w:rsidRDefault="00902C86" w:rsidP="00E22C82">
      <w:pPr>
        <w:spacing w:line="360" w:lineRule="auto"/>
        <w:rPr>
          <w:rFonts w:ascii="Arial" w:hAnsi="Arial" w:cs="Arial"/>
        </w:rPr>
      </w:pPr>
      <w:bookmarkStart w:id="16" w:name="_GoBack"/>
      <w:r w:rsidRPr="00E22C82">
        <w:rPr>
          <w:rFonts w:ascii="Arial" w:hAnsi="Arial" w:cs="Arial"/>
          <w:noProof/>
          <w:lang w:eastAsia="en-GB"/>
        </w:rPr>
        <mc:AlternateContent>
          <mc:Choice Requires="wps">
            <w:drawing>
              <wp:inline distT="0" distB="0" distL="0" distR="0" wp14:anchorId="0687DFE6" wp14:editId="25A54137">
                <wp:extent cx="6238875" cy="3048000"/>
                <wp:effectExtent l="0" t="0" r="28575" b="19050"/>
                <wp:docPr id="12" name="Folded Corner 646"/>
                <wp:cNvGraphicFramePr/>
                <a:graphic xmlns:a="http://schemas.openxmlformats.org/drawingml/2006/main">
                  <a:graphicData uri="http://schemas.microsoft.com/office/word/2010/wordprocessingShape">
                    <wps:wsp>
                      <wps:cNvSpPr/>
                      <wps:spPr>
                        <a:xfrm>
                          <a:off x="0" y="0"/>
                          <a:ext cx="6238875" cy="3048000"/>
                        </a:xfrm>
                        <a:prstGeom prst="foldedCorner">
                          <a:avLst/>
                        </a:prstGeom>
                        <a:ln/>
                      </wps:spPr>
                      <wps:style>
                        <a:lnRef idx="2">
                          <a:schemeClr val="accent2"/>
                        </a:lnRef>
                        <a:fillRef idx="1">
                          <a:schemeClr val="lt1"/>
                        </a:fillRef>
                        <a:effectRef idx="0">
                          <a:schemeClr val="accent2"/>
                        </a:effectRef>
                        <a:fontRef idx="minor">
                          <a:schemeClr val="dk1"/>
                        </a:fontRef>
                      </wps:style>
                      <wps:txbx>
                        <w:txbxContent>
                          <w:p w14:paraId="61AED37D" w14:textId="77777777" w:rsidR="00206B93" w:rsidRPr="00671D2D" w:rsidRDefault="00206B93" w:rsidP="00902C86">
                            <w:pPr>
                              <w:pStyle w:val="NormalWeb"/>
                              <w:kinsoku w:val="0"/>
                              <w:overflowPunct w:val="0"/>
                              <w:jc w:val="center"/>
                              <w:textAlignment w:val="baseline"/>
                              <w:rPr>
                                <w:rFonts w:ascii="Arial" w:eastAsiaTheme="minorEastAsia" w:hAnsi="Arial" w:cs="Arial"/>
                                <w:b/>
                                <w:bCs/>
                                <w:color w:val="9BBB59" w:themeColor="accent3"/>
                                <w:szCs w:val="22"/>
                                <w:lang w:val="en-US"/>
                              </w:rPr>
                            </w:pPr>
                            <w:r w:rsidRPr="00671D2D">
                              <w:rPr>
                                <w:rFonts w:ascii="Arial" w:eastAsiaTheme="minorEastAsia" w:hAnsi="Arial" w:cs="Arial"/>
                                <w:b/>
                                <w:bCs/>
                                <w:color w:val="9BBB59" w:themeColor="accent3"/>
                                <w:szCs w:val="22"/>
                                <w:lang w:val="en-US"/>
                              </w:rPr>
                              <w:t xml:space="preserve">Làm việc nhóm nhỏ hoặc thảo luận toàn thể </w:t>
                            </w:r>
                          </w:p>
                          <w:p w14:paraId="0AF451D5" w14:textId="77777777" w:rsidR="00206B93" w:rsidRPr="00671D2D" w:rsidRDefault="00206B93" w:rsidP="00902C86">
                            <w:pPr>
                              <w:pStyle w:val="ListParagraph"/>
                              <w:numPr>
                                <w:ilvl w:val="0"/>
                                <w:numId w:val="6"/>
                              </w:numPr>
                              <w:tabs>
                                <w:tab w:val="clear" w:pos="720"/>
                                <w:tab w:val="num" w:pos="360"/>
                              </w:tabs>
                              <w:spacing w:after="200" w:line="276" w:lineRule="auto"/>
                              <w:ind w:left="360"/>
                              <w:rPr>
                                <w:rFonts w:ascii="Arial" w:eastAsiaTheme="majorEastAsia" w:hAnsi="Arial" w:cs="Arial"/>
                              </w:rPr>
                            </w:pPr>
                            <w:r w:rsidRPr="00671D2D">
                              <w:rPr>
                                <w:rFonts w:ascii="Arial" w:eastAsiaTheme="majorEastAsia" w:hAnsi="Arial" w:cs="Arial"/>
                                <w:lang w:val="en-US"/>
                              </w:rPr>
                              <w:t>Xem lại phần làm việc nhóm trước đó (2 lĩnh vực của việc củng cố thông tin chiến lược)</w:t>
                            </w:r>
                          </w:p>
                          <w:p w14:paraId="59F40FAD" w14:textId="77777777" w:rsidR="00206B93" w:rsidRPr="00671D2D" w:rsidRDefault="00206B93" w:rsidP="00902C86">
                            <w:pPr>
                              <w:pStyle w:val="ListParagraph"/>
                              <w:numPr>
                                <w:ilvl w:val="0"/>
                                <w:numId w:val="6"/>
                              </w:numPr>
                              <w:tabs>
                                <w:tab w:val="clear" w:pos="720"/>
                                <w:tab w:val="num" w:pos="360"/>
                              </w:tabs>
                              <w:spacing w:after="200" w:line="276" w:lineRule="auto"/>
                              <w:ind w:left="360"/>
                              <w:rPr>
                                <w:rFonts w:ascii="Arial" w:eastAsiaTheme="majorEastAsia" w:hAnsi="Arial" w:cs="Arial"/>
                              </w:rPr>
                            </w:pPr>
                            <w:r w:rsidRPr="00671D2D">
                              <w:rPr>
                                <w:rFonts w:ascii="Arial" w:eastAsiaTheme="majorEastAsia" w:hAnsi="Arial" w:cs="Arial"/>
                                <w:lang w:val="en-US"/>
                              </w:rPr>
                              <w:t xml:space="preserve">Khi nghĩ về nhu cầu xây dựng năng lực, hãy nhớ áp dụng các phức hợp sau: </w:t>
                            </w:r>
                          </w:p>
                          <w:p w14:paraId="030A3BA4" w14:textId="77777777" w:rsidR="00206B93" w:rsidRPr="00671D2D" w:rsidRDefault="00206B93" w:rsidP="00902C86">
                            <w:pPr>
                              <w:pStyle w:val="ListParagraph"/>
                              <w:numPr>
                                <w:ilvl w:val="1"/>
                                <w:numId w:val="7"/>
                              </w:numPr>
                              <w:spacing w:after="200" w:line="276" w:lineRule="auto"/>
                              <w:ind w:left="1080"/>
                              <w:rPr>
                                <w:rFonts w:ascii="Arial" w:eastAsiaTheme="majorEastAsia" w:hAnsi="Arial" w:cs="Arial"/>
                              </w:rPr>
                            </w:pPr>
                            <w:r w:rsidRPr="00671D2D">
                              <w:rPr>
                                <w:rFonts w:ascii="Arial" w:eastAsiaTheme="majorEastAsia" w:hAnsi="Arial" w:cs="Arial"/>
                                <w:lang w:val="en-US"/>
                              </w:rPr>
                              <w:t xml:space="preserve">Lượng giá tính hữu dụng của dữ lieu hiện có u </w:t>
                            </w:r>
                          </w:p>
                          <w:p w14:paraId="3A9EA33F" w14:textId="77777777" w:rsidR="00206B93" w:rsidRPr="00671D2D" w:rsidRDefault="00206B93" w:rsidP="00902C86">
                            <w:pPr>
                              <w:pStyle w:val="ListParagraph"/>
                              <w:numPr>
                                <w:ilvl w:val="1"/>
                                <w:numId w:val="7"/>
                              </w:numPr>
                              <w:spacing w:after="200" w:line="276" w:lineRule="auto"/>
                              <w:ind w:left="1080"/>
                              <w:rPr>
                                <w:rFonts w:ascii="Arial" w:eastAsiaTheme="majorEastAsia" w:hAnsi="Arial" w:cs="Arial"/>
                              </w:rPr>
                            </w:pPr>
                            <w:r w:rsidRPr="00671D2D">
                              <w:rPr>
                                <w:rFonts w:ascii="Arial" w:eastAsiaTheme="majorEastAsia" w:hAnsi="Arial" w:cs="Arial"/>
                                <w:lang w:val="en-US"/>
                              </w:rPr>
                              <w:t xml:space="preserve">Các rào cản đôối ới việc sử dụng dữ liệu </w:t>
                            </w:r>
                          </w:p>
                          <w:p w14:paraId="72E98938" w14:textId="77777777" w:rsidR="00206B93" w:rsidRPr="00671D2D" w:rsidRDefault="00206B93" w:rsidP="00671D2D">
                            <w:pPr>
                              <w:pStyle w:val="ListParagraph"/>
                              <w:numPr>
                                <w:ilvl w:val="1"/>
                                <w:numId w:val="7"/>
                              </w:numPr>
                              <w:spacing w:after="200" w:line="276" w:lineRule="auto"/>
                              <w:ind w:left="1080"/>
                              <w:rPr>
                                <w:rFonts w:ascii="Arial" w:eastAsiaTheme="majorEastAsia" w:hAnsi="Arial" w:cs="Arial"/>
                              </w:rPr>
                            </w:pPr>
                            <w:r w:rsidRPr="00671D2D">
                              <w:rPr>
                                <w:rFonts w:ascii="Arial" w:eastAsiaTheme="majorEastAsia" w:hAnsi="Arial" w:cs="Arial"/>
                                <w:lang w:val="en-US"/>
                              </w:rPr>
                              <w:t xml:space="preserve">Các rào cản đối với việc truyền tải dữ liệu </w:t>
                            </w:r>
                          </w:p>
                          <w:p w14:paraId="04421851" w14:textId="77777777" w:rsidR="00206B93" w:rsidRPr="00671D2D" w:rsidRDefault="00206B93" w:rsidP="00671D2D">
                            <w:pPr>
                              <w:pStyle w:val="ListParagraph"/>
                              <w:numPr>
                                <w:ilvl w:val="1"/>
                                <w:numId w:val="7"/>
                              </w:numPr>
                              <w:spacing w:after="200" w:line="276" w:lineRule="auto"/>
                              <w:ind w:left="1080"/>
                              <w:rPr>
                                <w:rFonts w:ascii="Arial" w:eastAsiaTheme="majorEastAsia" w:hAnsi="Arial" w:cs="Arial"/>
                              </w:rPr>
                            </w:pPr>
                            <w:r w:rsidRPr="00671D2D">
                              <w:rPr>
                                <w:rFonts w:ascii="Arial" w:eastAsiaTheme="majorEastAsia" w:hAnsi="Arial" w:cs="Arial"/>
                              </w:rPr>
                              <w:t>Xác định các sáng kiến xây dựng năng lực xung quanh khái niệm sử dụng dữ liệu, sử dụng các công cụ, phân tích dữ liệu</w:t>
                            </w:r>
                          </w:p>
                          <w:p w14:paraId="76AB8F59" w14:textId="77777777" w:rsidR="00206B93" w:rsidRPr="00671D2D" w:rsidRDefault="00206B93" w:rsidP="00671D2D">
                            <w:pPr>
                              <w:pStyle w:val="ListParagraph"/>
                              <w:numPr>
                                <w:ilvl w:val="1"/>
                                <w:numId w:val="7"/>
                              </w:numPr>
                              <w:spacing w:after="200" w:line="276" w:lineRule="auto"/>
                              <w:ind w:left="1080"/>
                              <w:rPr>
                                <w:rFonts w:ascii="Arial" w:eastAsiaTheme="majorEastAsia" w:hAnsi="Arial" w:cs="Arial"/>
                              </w:rPr>
                            </w:pPr>
                            <w:r w:rsidRPr="00671D2D">
                              <w:rPr>
                                <w:rFonts w:ascii="Arial" w:eastAsiaTheme="majorEastAsia" w:hAnsi="Arial" w:cs="Arial"/>
                              </w:rPr>
                              <w:t>Phát triển tổ chức (ví dụ, lãnh đạo, cải tiến hệ thống)</w:t>
                            </w:r>
                          </w:p>
                          <w:p w14:paraId="2EA744D1" w14:textId="77777777" w:rsidR="00206B93" w:rsidRPr="00671D2D" w:rsidRDefault="00206B93" w:rsidP="00671D2D">
                            <w:pPr>
                              <w:pStyle w:val="ListParagraph"/>
                              <w:numPr>
                                <w:ilvl w:val="1"/>
                                <w:numId w:val="7"/>
                              </w:numPr>
                              <w:spacing w:after="200" w:line="276" w:lineRule="auto"/>
                              <w:ind w:left="1080"/>
                              <w:rPr>
                                <w:rFonts w:ascii="Arial" w:eastAsiaTheme="majorEastAsia" w:hAnsi="Arial" w:cs="Arial"/>
                              </w:rPr>
                            </w:pPr>
                            <w:r w:rsidRPr="00671D2D">
                              <w:rPr>
                                <w:rFonts w:ascii="Arial" w:eastAsiaTheme="majorEastAsia" w:hAnsi="Arial" w:cs="Arial"/>
                              </w:rPr>
                              <w:t xml:space="preserve"> Các nỗ lực hợp tác giữa những người sử dụng và người cung cấp dữ liệu</w:t>
                            </w:r>
                          </w:p>
                          <w:p w14:paraId="6207C696" w14:textId="77777777" w:rsidR="00206B93" w:rsidRPr="00671D2D" w:rsidRDefault="00206B93" w:rsidP="00902C86">
                            <w:pPr>
                              <w:pStyle w:val="ListParagraph"/>
                              <w:numPr>
                                <w:ilvl w:val="0"/>
                                <w:numId w:val="6"/>
                              </w:numPr>
                              <w:tabs>
                                <w:tab w:val="clear" w:pos="720"/>
                                <w:tab w:val="num" w:pos="360"/>
                              </w:tabs>
                              <w:spacing w:after="200" w:line="276" w:lineRule="auto"/>
                              <w:ind w:left="360"/>
                              <w:rPr>
                                <w:rFonts w:ascii="Arial" w:eastAsiaTheme="majorEastAsia" w:hAnsi="Arial" w:cs="Arial"/>
                              </w:rPr>
                            </w:pPr>
                            <w:r w:rsidRPr="00671D2D">
                              <w:rPr>
                                <w:rFonts w:ascii="Arial" w:eastAsiaTheme="majorEastAsia" w:hAnsi="Arial" w:cs="Arial"/>
                                <w:lang w:val="en-US"/>
                              </w:rPr>
                              <w:t xml:space="preserve">Trình bày/thảo luận toàn thể </w:t>
                            </w:r>
                          </w:p>
                          <w:p w14:paraId="5F5A5F54" w14:textId="77777777" w:rsidR="00206B93" w:rsidRPr="00671D2D" w:rsidRDefault="00206B93" w:rsidP="00902C86">
                            <w:pPr>
                              <w:pStyle w:val="ListParagraph"/>
                              <w:numPr>
                                <w:ilvl w:val="0"/>
                                <w:numId w:val="6"/>
                              </w:numPr>
                              <w:tabs>
                                <w:tab w:val="clear" w:pos="720"/>
                                <w:tab w:val="num" w:pos="360"/>
                              </w:tabs>
                              <w:spacing w:after="200" w:line="276" w:lineRule="auto"/>
                              <w:ind w:left="360"/>
                              <w:rPr>
                                <w:rFonts w:ascii="Arial" w:eastAsiaTheme="majorEastAsia" w:hAnsi="Arial" w:cs="Arial"/>
                              </w:rPr>
                            </w:pPr>
                            <w:r w:rsidRPr="00671D2D">
                              <w:rPr>
                                <w:rFonts w:ascii="Arial" w:eastAsiaTheme="majorEastAsia" w:hAnsi="Arial" w:cs="Arial"/>
                                <w:lang w:val="en-US"/>
                              </w:rPr>
                              <w:t>Thời gian: 45 phút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0687DFE6" id="_x0000_s1030" type="#_x0000_t65" style="width:491.25pt;height:240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" adj="18000" fillcolor="white [3201]" strokecolor="#c0504d [3205]" strokeweight="2pt">
                <v:textbox>
                  <w:txbxContent>
                    <w:p w14:paraId="61AED37D" w14:textId="77777777" w:rsidR="00206B93" w:rsidRPr="00671D2D" w:rsidRDefault="00206B93" w:rsidP="00902C86">
                      <w:pPr>
                        <w:pStyle w:val="NormalWeb"/>
                        <w:kinsoku w:val="0"/>
                        <w:overflowPunct w:val="0"/>
                        <w:jc w:val="center"/>
                        <w:textAlignment w:val="baseline"/>
                        <w:rPr>
                          <w:rFonts w:ascii="Arial" w:eastAsiaTheme="minorEastAsia" w:hAnsi="Arial" w:cs="Arial"/>
                          <w:b/>
                          <w:bCs/>
                          <w:color w:val="9BBB59" w:themeColor="accent3"/>
                          <w:szCs w:val="22"/>
                          <w:lang w:val="en-US"/>
                        </w:rPr>
                      </w:pPr>
                      <w:r w:rsidRPr="00671D2D">
                        <w:rPr>
                          <w:rFonts w:ascii="Arial" w:eastAsiaTheme="minorEastAsia" w:hAnsi="Arial" w:cs="Arial"/>
                          <w:b/>
                          <w:bCs/>
                          <w:color w:val="9BBB59" w:themeColor="accent3"/>
                          <w:szCs w:val="22"/>
                          <w:lang w:val="en-US"/>
                        </w:rPr>
                        <w:t xml:space="preserve">Làm việc nhóm nhỏ hoặc thảo luận toàn thể </w:t>
                      </w:r>
                    </w:p>
                    <w:p w14:paraId="0AF451D5" w14:textId="77777777" w:rsidR="00206B93" w:rsidRPr="00671D2D" w:rsidRDefault="00206B93" w:rsidP="00902C86">
                      <w:pPr>
                        <w:pStyle w:val="ListParagraph"/>
                        <w:numPr>
                          <w:ilvl w:val="0"/>
                          <w:numId w:val="6"/>
                        </w:numPr>
                        <w:tabs>
                          <w:tab w:val="clear" w:pos="720"/>
                          <w:tab w:val="num" w:pos="360"/>
                        </w:tabs>
                        <w:spacing w:after="200" w:line="276" w:lineRule="auto"/>
                        <w:ind w:left="360"/>
                        <w:rPr>
                          <w:rFonts w:ascii="Arial" w:eastAsiaTheme="majorEastAsia" w:hAnsi="Arial" w:cs="Arial"/>
                        </w:rPr>
                      </w:pPr>
                      <w:r w:rsidRPr="00671D2D">
                        <w:rPr>
                          <w:rFonts w:ascii="Arial" w:eastAsiaTheme="majorEastAsia" w:hAnsi="Arial" w:cs="Arial"/>
                          <w:lang w:val="en-US"/>
                        </w:rPr>
                        <w:t>Xem lại phần làm việc nhóm trước đó (2 lĩnh vực của việc củng cố thông tin chiến lược)</w:t>
                      </w:r>
                    </w:p>
                    <w:p w14:paraId="59F40FAD" w14:textId="77777777" w:rsidR="00206B93" w:rsidRPr="00671D2D" w:rsidRDefault="00206B93" w:rsidP="00902C86">
                      <w:pPr>
                        <w:pStyle w:val="ListParagraph"/>
                        <w:numPr>
                          <w:ilvl w:val="0"/>
                          <w:numId w:val="6"/>
                        </w:numPr>
                        <w:tabs>
                          <w:tab w:val="clear" w:pos="720"/>
                          <w:tab w:val="num" w:pos="360"/>
                        </w:tabs>
                        <w:spacing w:after="200" w:line="276" w:lineRule="auto"/>
                        <w:ind w:left="360"/>
                        <w:rPr>
                          <w:rFonts w:ascii="Arial" w:eastAsiaTheme="majorEastAsia" w:hAnsi="Arial" w:cs="Arial"/>
                        </w:rPr>
                      </w:pPr>
                      <w:r w:rsidRPr="00671D2D">
                        <w:rPr>
                          <w:rFonts w:ascii="Arial" w:eastAsiaTheme="majorEastAsia" w:hAnsi="Arial" w:cs="Arial"/>
                          <w:lang w:val="en-US"/>
                        </w:rPr>
                        <w:t xml:space="preserve">Khi nghĩ về nhu cầu xây dựng năng lực, hãy nhớ áp dụng các phức hợp sau: </w:t>
                      </w:r>
                    </w:p>
                    <w:p w14:paraId="030A3BA4" w14:textId="77777777" w:rsidR="00206B93" w:rsidRPr="00671D2D" w:rsidRDefault="00206B93" w:rsidP="00902C86">
                      <w:pPr>
                        <w:pStyle w:val="ListParagraph"/>
                        <w:numPr>
                          <w:ilvl w:val="1"/>
                          <w:numId w:val="7"/>
                        </w:numPr>
                        <w:spacing w:after="200" w:line="276" w:lineRule="auto"/>
                        <w:ind w:left="1080"/>
                        <w:rPr>
                          <w:rFonts w:ascii="Arial" w:eastAsiaTheme="majorEastAsia" w:hAnsi="Arial" w:cs="Arial"/>
                        </w:rPr>
                      </w:pPr>
                      <w:r w:rsidRPr="00671D2D">
                        <w:rPr>
                          <w:rFonts w:ascii="Arial" w:eastAsiaTheme="majorEastAsia" w:hAnsi="Arial" w:cs="Arial"/>
                          <w:lang w:val="en-US"/>
                        </w:rPr>
                        <w:t xml:space="preserve">Lượng giá tính hữu dụng của dữ lieu hiện có u </w:t>
                      </w:r>
                    </w:p>
                    <w:p w14:paraId="3A9EA33F" w14:textId="77777777" w:rsidR="00206B93" w:rsidRPr="00671D2D" w:rsidRDefault="00206B93" w:rsidP="00902C86">
                      <w:pPr>
                        <w:pStyle w:val="ListParagraph"/>
                        <w:numPr>
                          <w:ilvl w:val="1"/>
                          <w:numId w:val="7"/>
                        </w:numPr>
                        <w:spacing w:after="200" w:line="276" w:lineRule="auto"/>
                        <w:ind w:left="1080"/>
                        <w:rPr>
                          <w:rFonts w:ascii="Arial" w:eastAsiaTheme="majorEastAsia" w:hAnsi="Arial" w:cs="Arial"/>
                        </w:rPr>
                      </w:pPr>
                      <w:r w:rsidRPr="00671D2D">
                        <w:rPr>
                          <w:rFonts w:ascii="Arial" w:eastAsiaTheme="majorEastAsia" w:hAnsi="Arial" w:cs="Arial"/>
                          <w:lang w:val="en-US"/>
                        </w:rPr>
                        <w:t xml:space="preserve">Các rào cản đôối ới việc sử dụng dữ liệu </w:t>
                      </w:r>
                    </w:p>
                    <w:p w14:paraId="72E98938" w14:textId="77777777" w:rsidR="00206B93" w:rsidRPr="00671D2D" w:rsidRDefault="00206B93" w:rsidP="00671D2D">
                      <w:pPr>
                        <w:pStyle w:val="ListParagraph"/>
                        <w:numPr>
                          <w:ilvl w:val="1"/>
                          <w:numId w:val="7"/>
                        </w:numPr>
                        <w:spacing w:after="200" w:line="276" w:lineRule="auto"/>
                        <w:ind w:left="1080"/>
                        <w:rPr>
                          <w:rFonts w:ascii="Arial" w:eastAsiaTheme="majorEastAsia" w:hAnsi="Arial" w:cs="Arial"/>
                        </w:rPr>
                      </w:pPr>
                      <w:r w:rsidRPr="00671D2D">
                        <w:rPr>
                          <w:rFonts w:ascii="Arial" w:eastAsiaTheme="majorEastAsia" w:hAnsi="Arial" w:cs="Arial"/>
                          <w:lang w:val="en-US"/>
                        </w:rPr>
                        <w:t xml:space="preserve">Các rào cản đối với việc truyền tải dữ liệu </w:t>
                      </w:r>
                    </w:p>
                    <w:p w14:paraId="04421851" w14:textId="77777777" w:rsidR="00206B93" w:rsidRPr="00671D2D" w:rsidRDefault="00206B93" w:rsidP="00671D2D">
                      <w:pPr>
                        <w:pStyle w:val="ListParagraph"/>
                        <w:numPr>
                          <w:ilvl w:val="1"/>
                          <w:numId w:val="7"/>
                        </w:numPr>
                        <w:spacing w:after="200" w:line="276" w:lineRule="auto"/>
                        <w:ind w:left="1080"/>
                        <w:rPr>
                          <w:rFonts w:ascii="Arial" w:eastAsiaTheme="majorEastAsia" w:hAnsi="Arial" w:cs="Arial"/>
                        </w:rPr>
                      </w:pPr>
                      <w:r w:rsidRPr="00671D2D">
                        <w:rPr>
                          <w:rFonts w:ascii="Arial" w:eastAsiaTheme="majorEastAsia" w:hAnsi="Arial" w:cs="Arial"/>
                        </w:rPr>
                        <w:t>Xác định các sáng kiến xây dựng năng lực xung quanh khái niệm sử dụng dữ liệu, sử dụng các công cụ, phân tích dữ liệu</w:t>
                      </w:r>
                    </w:p>
                    <w:p w14:paraId="76AB8F59" w14:textId="77777777" w:rsidR="00206B93" w:rsidRPr="00671D2D" w:rsidRDefault="00206B93" w:rsidP="00671D2D">
                      <w:pPr>
                        <w:pStyle w:val="ListParagraph"/>
                        <w:numPr>
                          <w:ilvl w:val="1"/>
                          <w:numId w:val="7"/>
                        </w:numPr>
                        <w:spacing w:after="200" w:line="276" w:lineRule="auto"/>
                        <w:ind w:left="1080"/>
                        <w:rPr>
                          <w:rFonts w:ascii="Arial" w:eastAsiaTheme="majorEastAsia" w:hAnsi="Arial" w:cs="Arial"/>
                        </w:rPr>
                      </w:pPr>
                      <w:r w:rsidRPr="00671D2D">
                        <w:rPr>
                          <w:rFonts w:ascii="Arial" w:eastAsiaTheme="majorEastAsia" w:hAnsi="Arial" w:cs="Arial"/>
                        </w:rPr>
                        <w:t>Phát triển tổ chức (ví dụ, lãnh đạo, cải tiến hệ thống)</w:t>
                      </w:r>
                    </w:p>
                    <w:p w14:paraId="2EA744D1" w14:textId="77777777" w:rsidR="00206B93" w:rsidRPr="00671D2D" w:rsidRDefault="00206B93" w:rsidP="00671D2D">
                      <w:pPr>
                        <w:pStyle w:val="ListParagraph"/>
                        <w:numPr>
                          <w:ilvl w:val="1"/>
                          <w:numId w:val="7"/>
                        </w:numPr>
                        <w:spacing w:after="200" w:line="276" w:lineRule="auto"/>
                        <w:ind w:left="1080"/>
                        <w:rPr>
                          <w:rFonts w:ascii="Arial" w:eastAsiaTheme="majorEastAsia" w:hAnsi="Arial" w:cs="Arial"/>
                        </w:rPr>
                      </w:pPr>
                      <w:r w:rsidRPr="00671D2D">
                        <w:rPr>
                          <w:rFonts w:ascii="Arial" w:eastAsiaTheme="majorEastAsia" w:hAnsi="Arial" w:cs="Arial"/>
                        </w:rPr>
                        <w:t xml:space="preserve"> Các nỗ lực hợp tác giữa những người sử dụng và người cung cấp dữ liệu</w:t>
                      </w:r>
                    </w:p>
                    <w:p w14:paraId="6207C696" w14:textId="77777777" w:rsidR="00206B93" w:rsidRPr="00671D2D" w:rsidRDefault="00206B93" w:rsidP="00902C86">
                      <w:pPr>
                        <w:pStyle w:val="ListParagraph"/>
                        <w:numPr>
                          <w:ilvl w:val="0"/>
                          <w:numId w:val="6"/>
                        </w:numPr>
                        <w:tabs>
                          <w:tab w:val="clear" w:pos="720"/>
                          <w:tab w:val="num" w:pos="360"/>
                        </w:tabs>
                        <w:spacing w:after="200" w:line="276" w:lineRule="auto"/>
                        <w:ind w:left="360"/>
                        <w:rPr>
                          <w:rFonts w:ascii="Arial" w:eastAsiaTheme="majorEastAsia" w:hAnsi="Arial" w:cs="Arial"/>
                        </w:rPr>
                      </w:pPr>
                      <w:r w:rsidRPr="00671D2D">
                        <w:rPr>
                          <w:rFonts w:ascii="Arial" w:eastAsiaTheme="majorEastAsia" w:hAnsi="Arial" w:cs="Arial"/>
                          <w:lang w:val="en-US"/>
                        </w:rPr>
                        <w:t xml:space="preserve">Trình bày/thảo luận toàn thể </w:t>
                      </w:r>
                    </w:p>
                    <w:p w14:paraId="5F5A5F54" w14:textId="77777777" w:rsidR="00206B93" w:rsidRPr="00671D2D" w:rsidRDefault="00206B93" w:rsidP="00902C86">
                      <w:pPr>
                        <w:pStyle w:val="ListParagraph"/>
                        <w:numPr>
                          <w:ilvl w:val="0"/>
                          <w:numId w:val="6"/>
                        </w:numPr>
                        <w:tabs>
                          <w:tab w:val="clear" w:pos="720"/>
                          <w:tab w:val="num" w:pos="360"/>
                        </w:tabs>
                        <w:spacing w:after="200" w:line="276" w:lineRule="auto"/>
                        <w:ind w:left="360"/>
                        <w:rPr>
                          <w:rFonts w:ascii="Arial" w:eastAsiaTheme="majorEastAsia" w:hAnsi="Arial" w:cs="Arial"/>
                        </w:rPr>
                      </w:pPr>
                      <w:r w:rsidRPr="00671D2D">
                        <w:rPr>
                          <w:rFonts w:ascii="Arial" w:eastAsiaTheme="majorEastAsia" w:hAnsi="Arial" w:cs="Arial"/>
                          <w:lang w:val="en-US"/>
                        </w:rPr>
                        <w:t>Thời gian: 45 phút</w:t>
                      </w:r>
                    </w:p>
                  </w:txbxContent>
                </v:textbox>
                <w10:anchorlock/>
              </v:shape>
            </w:pict>
          </mc:Fallback>
        </mc:AlternateContent>
      </w:r>
      <w:bookmarkEnd w:id="16"/>
    </w:p>
    <w:p w14:paraId="6EE27220" w14:textId="77777777" w:rsidR="00902C86" w:rsidRPr="00E22C82" w:rsidRDefault="00671D2D" w:rsidP="00E22C82">
      <w:pPr>
        <w:pStyle w:val="Heading1"/>
        <w:spacing w:before="0" w:line="360" w:lineRule="auto"/>
        <w:rPr>
          <w:rFonts w:ascii="Arial" w:hAnsi="Arial" w:cs="Arial"/>
        </w:rPr>
      </w:pPr>
      <w:bookmarkStart w:id="17" w:name="_Toc499053276"/>
      <w:commentRangeStart w:id="18"/>
      <w:r w:rsidRPr="00E22C82">
        <w:rPr>
          <w:rFonts w:ascii="Arial" w:hAnsi="Arial" w:cs="Arial"/>
        </w:rPr>
        <w:lastRenderedPageBreak/>
        <w:t xml:space="preserve">LÀM VIỆC NHÓM </w:t>
      </w:r>
      <w:r w:rsidR="00902C86" w:rsidRPr="00E22C82">
        <w:rPr>
          <w:rFonts w:ascii="Arial" w:hAnsi="Arial" w:cs="Arial"/>
        </w:rPr>
        <w:t xml:space="preserve">6: </w:t>
      </w:r>
      <w:r w:rsidRPr="00E22C82">
        <w:rPr>
          <w:rFonts w:ascii="Arial" w:hAnsi="Arial" w:cs="Arial"/>
        </w:rPr>
        <w:t xml:space="preserve">LÊN KẾ HOẠCH HÀNH ĐỘNG </w:t>
      </w:r>
      <w:bookmarkEnd w:id="17"/>
      <w:commentRangeEnd w:id="18"/>
      <w:r w:rsidR="00724B0C">
        <w:rPr>
          <w:rStyle w:val="CommentReference"/>
          <w:rFonts w:asciiTheme="minorHAnsi" w:eastAsiaTheme="minorEastAsia" w:hAnsiTheme="minorHAnsi" w:cstheme="minorBidi"/>
          <w:b w:val="0"/>
          <w:bCs w:val="0"/>
          <w:caps w:val="0"/>
          <w:spacing w:val="0"/>
        </w:rPr>
        <w:commentReference w:id="18"/>
      </w:r>
    </w:p>
    <w:p w14:paraId="0041203D" w14:textId="77777777" w:rsidR="00D41EEC" w:rsidRPr="00E22C82" w:rsidRDefault="00D41EEC" w:rsidP="00E22C82">
      <w:pPr>
        <w:spacing w:line="360" w:lineRule="auto"/>
        <w:rPr>
          <w:rFonts w:ascii="Arial" w:hAnsi="Arial" w:cs="Arial"/>
        </w:rPr>
      </w:pPr>
    </w:p>
    <w:p w14:paraId="5D7E7E87" w14:textId="77777777" w:rsidR="00902C86" w:rsidRPr="00E22C82" w:rsidRDefault="00902C86" w:rsidP="00E22C82">
      <w:pPr>
        <w:spacing w:line="360" w:lineRule="auto"/>
        <w:rPr>
          <w:rFonts w:ascii="Arial" w:hAnsi="Arial" w:cs="Arial"/>
        </w:rPr>
      </w:pPr>
      <w:r w:rsidRPr="00E22C82">
        <w:rPr>
          <w:rFonts w:ascii="Arial" w:hAnsi="Arial" w:cs="Arial"/>
          <w:noProof/>
          <w:lang w:eastAsia="en-GB"/>
        </w:rPr>
        <mc:AlternateContent>
          <mc:Choice Requires="wps">
            <w:drawing>
              <wp:inline distT="0" distB="0" distL="0" distR="0" wp14:anchorId="4FC39978" wp14:editId="1DE37D2B">
                <wp:extent cx="6191250" cy="1975449"/>
                <wp:effectExtent l="0" t="0" r="19050" b="25400"/>
                <wp:docPr id="13" name="Folded Corner 646"/>
                <wp:cNvGraphicFramePr/>
                <a:graphic xmlns:a="http://schemas.openxmlformats.org/drawingml/2006/main">
                  <a:graphicData uri="http://schemas.microsoft.com/office/word/2010/wordprocessingShape">
                    <wps:wsp>
                      <wps:cNvSpPr/>
                      <wps:spPr>
                        <a:xfrm>
                          <a:off x="0" y="0"/>
                          <a:ext cx="6191250" cy="1975449"/>
                        </a:xfrm>
                        <a:prstGeom prst="foldedCorner">
                          <a:avLst/>
                        </a:prstGeom>
                        <a:ln/>
                      </wps:spPr>
                      <wps:style>
                        <a:lnRef idx="2">
                          <a:schemeClr val="accent2"/>
                        </a:lnRef>
                        <a:fillRef idx="1">
                          <a:schemeClr val="lt1"/>
                        </a:fillRef>
                        <a:effectRef idx="0">
                          <a:schemeClr val="accent2"/>
                        </a:effectRef>
                        <a:fontRef idx="minor">
                          <a:schemeClr val="dk1"/>
                        </a:fontRef>
                      </wps:style>
                      <wps:txbx>
                        <w:txbxContent>
                          <w:p w14:paraId="3188764D" w14:textId="77777777" w:rsidR="00206B93" w:rsidRPr="00671D2D" w:rsidRDefault="00206B93" w:rsidP="00671D2D">
                            <w:pPr>
                              <w:pStyle w:val="NormalWeb"/>
                              <w:kinsoku w:val="0"/>
                              <w:overflowPunct w:val="0"/>
                              <w:ind w:left="1080"/>
                              <w:jc w:val="center"/>
                              <w:textAlignment w:val="baseline"/>
                              <w:rPr>
                                <w:rFonts w:ascii="Arial" w:eastAsiaTheme="minorEastAsia" w:hAnsi="Arial" w:cs="Arial"/>
                                <w:b/>
                                <w:bCs/>
                                <w:color w:val="9BBB59" w:themeColor="accent3"/>
                                <w:szCs w:val="22"/>
                                <w:lang w:val="en-US"/>
                              </w:rPr>
                            </w:pPr>
                            <w:r w:rsidRPr="00671D2D">
                              <w:rPr>
                                <w:rFonts w:ascii="Arial" w:eastAsiaTheme="minorEastAsia" w:hAnsi="Arial" w:cs="Arial"/>
                                <w:b/>
                                <w:bCs/>
                                <w:color w:val="9BBB59" w:themeColor="accent3"/>
                                <w:szCs w:val="22"/>
                                <w:lang w:val="en-US"/>
                              </w:rPr>
                              <w:t>Làm việc nhóm nhỏ hoặc thảo luận toàn thể</w:t>
                            </w:r>
                          </w:p>
                          <w:p w14:paraId="5B2F2DBB" w14:textId="77777777" w:rsidR="00206B93" w:rsidRPr="00671D2D" w:rsidRDefault="00206B93" w:rsidP="00902C86">
                            <w:pPr>
                              <w:pStyle w:val="ListParagraph"/>
                              <w:numPr>
                                <w:ilvl w:val="0"/>
                                <w:numId w:val="8"/>
                              </w:numPr>
                              <w:spacing w:after="200" w:line="276" w:lineRule="auto"/>
                              <w:rPr>
                                <w:rFonts w:ascii="Arial" w:eastAsiaTheme="majorEastAsia" w:hAnsi="Arial" w:cs="Arial"/>
                              </w:rPr>
                            </w:pPr>
                            <w:r w:rsidRPr="00671D2D">
                              <w:rPr>
                                <w:rFonts w:ascii="Arial" w:eastAsiaTheme="majorEastAsia" w:hAnsi="Arial" w:cs="Arial"/>
                              </w:rPr>
                              <w:t xml:space="preserve">Xem lại ví dụ trên bài giảng </w:t>
                            </w:r>
                          </w:p>
                          <w:p w14:paraId="3BFA3CE5" w14:textId="77777777" w:rsidR="00206B93" w:rsidRPr="00671D2D" w:rsidRDefault="00206B93" w:rsidP="00902C86">
                            <w:pPr>
                              <w:pStyle w:val="ListParagraph"/>
                              <w:numPr>
                                <w:ilvl w:val="0"/>
                                <w:numId w:val="8"/>
                              </w:numPr>
                              <w:spacing w:after="200" w:line="276" w:lineRule="auto"/>
                              <w:rPr>
                                <w:rFonts w:ascii="Arial" w:eastAsiaTheme="majorEastAsia" w:hAnsi="Arial" w:cs="Arial"/>
                              </w:rPr>
                            </w:pPr>
                            <w:r w:rsidRPr="00671D2D">
                              <w:rPr>
                                <w:rFonts w:ascii="Arial" w:eastAsiaTheme="majorEastAsia" w:hAnsi="Arial" w:cs="Arial"/>
                                <w:lang w:val="en-US"/>
                              </w:rPr>
                              <w:t xml:space="preserve">Hướng dẫn  </w:t>
                            </w:r>
                          </w:p>
                          <w:p w14:paraId="09FEEE7E" w14:textId="77777777" w:rsidR="00206B93" w:rsidRPr="00671D2D" w:rsidRDefault="00206B93" w:rsidP="00902C86">
                            <w:pPr>
                              <w:pStyle w:val="ListParagraph"/>
                              <w:numPr>
                                <w:ilvl w:val="1"/>
                                <w:numId w:val="8"/>
                              </w:numPr>
                              <w:spacing w:after="200" w:line="276" w:lineRule="auto"/>
                              <w:rPr>
                                <w:rFonts w:ascii="Arial" w:eastAsiaTheme="majorEastAsia" w:hAnsi="Arial" w:cs="Arial"/>
                              </w:rPr>
                            </w:pPr>
                            <w:r w:rsidRPr="00671D2D">
                              <w:rPr>
                                <w:rFonts w:ascii="Arial" w:eastAsiaTheme="majorEastAsia" w:hAnsi="Arial" w:cs="Arial"/>
                                <w:lang w:val="en-US"/>
                              </w:rPr>
                              <w:t xml:space="preserve">Chọn 1 người phụ trách ghi chép </w:t>
                            </w:r>
                          </w:p>
                          <w:p w14:paraId="14100E53" w14:textId="77777777" w:rsidR="00206B93" w:rsidRPr="00671D2D" w:rsidRDefault="00206B93" w:rsidP="00902C86">
                            <w:pPr>
                              <w:pStyle w:val="ListParagraph"/>
                              <w:numPr>
                                <w:ilvl w:val="1"/>
                                <w:numId w:val="8"/>
                              </w:numPr>
                              <w:spacing w:after="200" w:line="276" w:lineRule="auto"/>
                              <w:rPr>
                                <w:rFonts w:ascii="Arial" w:eastAsiaTheme="majorEastAsia" w:hAnsi="Arial" w:cs="Arial"/>
                              </w:rPr>
                            </w:pPr>
                            <w:r w:rsidRPr="00671D2D">
                              <w:rPr>
                                <w:rFonts w:ascii="Arial" w:eastAsiaTheme="majorEastAsia" w:hAnsi="Arial" w:cs="Arial"/>
                                <w:lang w:val="en-US"/>
                              </w:rPr>
                              <w:t xml:space="preserve">Vẽ khung liên kết trên giấy </w:t>
                            </w:r>
                          </w:p>
                          <w:p w14:paraId="4702429F" w14:textId="77777777" w:rsidR="00206B93" w:rsidRPr="00671D2D" w:rsidRDefault="00206B93" w:rsidP="00902C86">
                            <w:pPr>
                              <w:pStyle w:val="ListParagraph"/>
                              <w:numPr>
                                <w:ilvl w:val="1"/>
                                <w:numId w:val="8"/>
                              </w:numPr>
                              <w:spacing w:after="200" w:line="276" w:lineRule="auto"/>
                              <w:rPr>
                                <w:rFonts w:ascii="Arial" w:eastAsiaTheme="majorEastAsia" w:hAnsi="Arial" w:cs="Arial"/>
                              </w:rPr>
                            </w:pPr>
                            <w:r w:rsidRPr="00671D2D">
                              <w:rPr>
                                <w:rFonts w:ascii="Arial" w:eastAsiaTheme="majorEastAsia" w:hAnsi="Arial" w:cs="Arial"/>
                                <w:lang w:val="en-US"/>
                              </w:rPr>
                              <w:t xml:space="preserve">Hoàn tất ma trận </w:t>
                            </w:r>
                          </w:p>
                          <w:p w14:paraId="3CC297A4" w14:textId="77777777" w:rsidR="00206B93" w:rsidRPr="00671D2D" w:rsidRDefault="00206B93" w:rsidP="00902C86">
                            <w:pPr>
                              <w:pStyle w:val="ListParagraph"/>
                              <w:numPr>
                                <w:ilvl w:val="0"/>
                                <w:numId w:val="8"/>
                              </w:numPr>
                              <w:spacing w:after="200" w:line="276" w:lineRule="auto"/>
                              <w:rPr>
                                <w:rFonts w:ascii="Arial" w:eastAsiaTheme="majorEastAsia" w:hAnsi="Arial" w:cs="Arial"/>
                              </w:rPr>
                            </w:pPr>
                            <w:r w:rsidRPr="00671D2D">
                              <w:rPr>
                                <w:rFonts w:ascii="Arial" w:eastAsiaTheme="majorEastAsia" w:hAnsi="Arial" w:cs="Arial"/>
                                <w:lang w:val="en-US"/>
                              </w:rPr>
                              <w:t>Thời gian: 1 giờ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4FC39978" id="_x0000_s1031" type="#_x0000_t65" style="width:487.5pt;height:155.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" adj="18000" fillcolor="white [3201]" strokecolor="#c0504d [3205]" strokeweight="2pt">
                <v:textbox>
                  <w:txbxContent>
                    <w:p w14:paraId="3188764D" w14:textId="77777777" w:rsidR="00206B93" w:rsidRPr="00671D2D" w:rsidRDefault="00206B93" w:rsidP="00671D2D">
                      <w:pPr>
                        <w:pStyle w:val="NormalWeb"/>
                        <w:kinsoku w:val="0"/>
                        <w:overflowPunct w:val="0"/>
                        <w:ind w:left="1080"/>
                        <w:jc w:val="center"/>
                        <w:textAlignment w:val="baseline"/>
                        <w:rPr>
                          <w:rFonts w:ascii="Arial" w:eastAsiaTheme="minorEastAsia" w:hAnsi="Arial" w:cs="Arial"/>
                          <w:b/>
                          <w:bCs/>
                          <w:color w:val="9BBB59" w:themeColor="accent3"/>
                          <w:szCs w:val="22"/>
                          <w:lang w:val="en-US"/>
                        </w:rPr>
                      </w:pPr>
                      <w:r w:rsidRPr="00671D2D">
                        <w:rPr>
                          <w:rFonts w:ascii="Arial" w:eastAsiaTheme="minorEastAsia" w:hAnsi="Arial" w:cs="Arial"/>
                          <w:b/>
                          <w:bCs/>
                          <w:color w:val="9BBB59" w:themeColor="accent3"/>
                          <w:szCs w:val="22"/>
                          <w:lang w:val="en-US"/>
                        </w:rPr>
                        <w:t>Làm việc nhóm nhỏ hoặc thảo luận toàn thể</w:t>
                      </w:r>
                    </w:p>
                    <w:p w14:paraId="5B2F2DBB" w14:textId="77777777" w:rsidR="00206B93" w:rsidRPr="00671D2D" w:rsidRDefault="00206B93" w:rsidP="00902C86">
                      <w:pPr>
                        <w:pStyle w:val="ListParagraph"/>
                        <w:numPr>
                          <w:ilvl w:val="0"/>
                          <w:numId w:val="8"/>
                        </w:numPr>
                        <w:spacing w:after="200" w:line="276" w:lineRule="auto"/>
                        <w:rPr>
                          <w:rFonts w:ascii="Arial" w:eastAsiaTheme="majorEastAsia" w:hAnsi="Arial" w:cs="Arial"/>
                        </w:rPr>
                      </w:pPr>
                      <w:r w:rsidRPr="00671D2D">
                        <w:rPr>
                          <w:rFonts w:ascii="Arial" w:eastAsiaTheme="majorEastAsia" w:hAnsi="Arial" w:cs="Arial"/>
                        </w:rPr>
                        <w:t xml:space="preserve">Xem lại ví dụ trên bài giảng </w:t>
                      </w:r>
                    </w:p>
                    <w:p w14:paraId="3BFA3CE5" w14:textId="77777777" w:rsidR="00206B93" w:rsidRPr="00671D2D" w:rsidRDefault="00206B93" w:rsidP="00902C86">
                      <w:pPr>
                        <w:pStyle w:val="ListParagraph"/>
                        <w:numPr>
                          <w:ilvl w:val="0"/>
                          <w:numId w:val="8"/>
                        </w:numPr>
                        <w:spacing w:after="200" w:line="276" w:lineRule="auto"/>
                        <w:rPr>
                          <w:rFonts w:ascii="Arial" w:eastAsiaTheme="majorEastAsia" w:hAnsi="Arial" w:cs="Arial"/>
                        </w:rPr>
                      </w:pPr>
                      <w:r w:rsidRPr="00671D2D">
                        <w:rPr>
                          <w:rFonts w:ascii="Arial" w:eastAsiaTheme="majorEastAsia" w:hAnsi="Arial" w:cs="Arial"/>
                          <w:lang w:val="en-US"/>
                        </w:rPr>
                        <w:t xml:space="preserve">Hướng dẫn  </w:t>
                      </w:r>
                    </w:p>
                    <w:p w14:paraId="09FEEE7E" w14:textId="77777777" w:rsidR="00206B93" w:rsidRPr="00671D2D" w:rsidRDefault="00206B93" w:rsidP="00902C86">
                      <w:pPr>
                        <w:pStyle w:val="ListParagraph"/>
                        <w:numPr>
                          <w:ilvl w:val="1"/>
                          <w:numId w:val="8"/>
                        </w:numPr>
                        <w:spacing w:after="200" w:line="276" w:lineRule="auto"/>
                        <w:rPr>
                          <w:rFonts w:ascii="Arial" w:eastAsiaTheme="majorEastAsia" w:hAnsi="Arial" w:cs="Arial"/>
                        </w:rPr>
                      </w:pPr>
                      <w:r w:rsidRPr="00671D2D">
                        <w:rPr>
                          <w:rFonts w:ascii="Arial" w:eastAsiaTheme="majorEastAsia" w:hAnsi="Arial" w:cs="Arial"/>
                          <w:lang w:val="en-US"/>
                        </w:rPr>
                        <w:t xml:space="preserve">Chọn 1 người phụ trách ghi chép </w:t>
                      </w:r>
                    </w:p>
                    <w:p w14:paraId="14100E53" w14:textId="77777777" w:rsidR="00206B93" w:rsidRPr="00671D2D" w:rsidRDefault="00206B93" w:rsidP="00902C86">
                      <w:pPr>
                        <w:pStyle w:val="ListParagraph"/>
                        <w:numPr>
                          <w:ilvl w:val="1"/>
                          <w:numId w:val="8"/>
                        </w:numPr>
                        <w:spacing w:after="200" w:line="276" w:lineRule="auto"/>
                        <w:rPr>
                          <w:rFonts w:ascii="Arial" w:eastAsiaTheme="majorEastAsia" w:hAnsi="Arial" w:cs="Arial"/>
                        </w:rPr>
                      </w:pPr>
                      <w:r w:rsidRPr="00671D2D">
                        <w:rPr>
                          <w:rFonts w:ascii="Arial" w:eastAsiaTheme="majorEastAsia" w:hAnsi="Arial" w:cs="Arial"/>
                          <w:lang w:val="en-US"/>
                        </w:rPr>
                        <w:t xml:space="preserve">Vẽ khung liên kết trên giấy </w:t>
                      </w:r>
                    </w:p>
                    <w:p w14:paraId="4702429F" w14:textId="77777777" w:rsidR="00206B93" w:rsidRPr="00671D2D" w:rsidRDefault="00206B93" w:rsidP="00902C86">
                      <w:pPr>
                        <w:pStyle w:val="ListParagraph"/>
                        <w:numPr>
                          <w:ilvl w:val="1"/>
                          <w:numId w:val="8"/>
                        </w:numPr>
                        <w:spacing w:after="200" w:line="276" w:lineRule="auto"/>
                        <w:rPr>
                          <w:rFonts w:ascii="Arial" w:eastAsiaTheme="majorEastAsia" w:hAnsi="Arial" w:cs="Arial"/>
                        </w:rPr>
                      </w:pPr>
                      <w:r w:rsidRPr="00671D2D">
                        <w:rPr>
                          <w:rFonts w:ascii="Arial" w:eastAsiaTheme="majorEastAsia" w:hAnsi="Arial" w:cs="Arial"/>
                          <w:lang w:val="en-US"/>
                        </w:rPr>
                        <w:t xml:space="preserve">Hoàn tất ma trận </w:t>
                      </w:r>
                    </w:p>
                    <w:p w14:paraId="3CC297A4" w14:textId="77777777" w:rsidR="00206B93" w:rsidRPr="00671D2D" w:rsidRDefault="00206B93" w:rsidP="00902C86">
                      <w:pPr>
                        <w:pStyle w:val="ListParagraph"/>
                        <w:numPr>
                          <w:ilvl w:val="0"/>
                          <w:numId w:val="8"/>
                        </w:numPr>
                        <w:spacing w:after="200" w:line="276" w:lineRule="auto"/>
                        <w:rPr>
                          <w:rFonts w:ascii="Arial" w:eastAsiaTheme="majorEastAsia" w:hAnsi="Arial" w:cs="Arial"/>
                        </w:rPr>
                      </w:pPr>
                      <w:r w:rsidRPr="00671D2D">
                        <w:rPr>
                          <w:rFonts w:ascii="Arial" w:eastAsiaTheme="majorEastAsia" w:hAnsi="Arial" w:cs="Arial"/>
                          <w:lang w:val="en-US"/>
                        </w:rPr>
                        <w:t>Thời gian: 1 giờ</w:t>
                      </w:r>
                    </w:p>
                  </w:txbxContent>
                </v:textbox>
                <w10:anchorlock/>
              </v:shape>
            </w:pict>
          </mc:Fallback>
        </mc:AlternateContent>
      </w:r>
    </w:p>
    <w:p w14:paraId="58C8EDFD" w14:textId="77777777" w:rsidR="00902C86" w:rsidRPr="00E22C82" w:rsidRDefault="00902C86" w:rsidP="00E22C82">
      <w:pPr>
        <w:spacing w:after="200" w:line="360" w:lineRule="auto"/>
        <w:rPr>
          <w:rFonts w:ascii="Arial" w:hAnsi="Arial" w:cs="Arial"/>
          <w:b/>
          <w:color w:val="4A66AC"/>
        </w:rPr>
      </w:pPr>
      <w:r w:rsidRPr="00E22C82">
        <w:rPr>
          <w:rFonts w:ascii="Arial" w:hAnsi="Arial" w:cs="Arial"/>
          <w:b/>
          <w:color w:val="4A66AC"/>
        </w:rPr>
        <w:br w:type="page"/>
      </w:r>
    </w:p>
    <w:p w14:paraId="2F5EEF2F" w14:textId="77777777" w:rsidR="00902C86" w:rsidRPr="00E22C82" w:rsidRDefault="00756C73" w:rsidP="00E22C82">
      <w:pPr>
        <w:pStyle w:val="Heading1"/>
        <w:spacing w:line="360" w:lineRule="auto"/>
        <w:rPr>
          <w:rFonts w:ascii="Arial" w:hAnsi="Arial" w:cs="Arial"/>
        </w:rPr>
      </w:pPr>
      <w:bookmarkStart w:id="19" w:name="_Toc499053277"/>
      <w:r>
        <w:rPr>
          <w:rFonts w:ascii="Arial" w:hAnsi="Arial" w:cs="Arial"/>
        </w:rPr>
        <w:lastRenderedPageBreak/>
        <w:t>PHỤ LỤC 1:</w:t>
      </w:r>
      <w:r w:rsidR="00902C86" w:rsidRPr="00E22C82">
        <w:rPr>
          <w:rFonts w:ascii="Arial" w:hAnsi="Arial" w:cs="Arial"/>
        </w:rPr>
        <w:t xml:space="preserve"> </w:t>
      </w:r>
      <w:r>
        <w:rPr>
          <w:rFonts w:ascii="Arial" w:hAnsi="Arial" w:cs="Arial"/>
        </w:rPr>
        <w:t>TÀI LIỆU DÀNH CHO HỘI THẢO VIÊN –</w:t>
      </w:r>
      <w:r w:rsidR="00902C86" w:rsidRPr="00E22C82">
        <w:rPr>
          <w:rFonts w:ascii="Arial" w:hAnsi="Arial" w:cs="Arial"/>
        </w:rPr>
        <w:t xml:space="preserve"> </w:t>
      </w:r>
      <w:r>
        <w:rPr>
          <w:rFonts w:ascii="Arial" w:hAnsi="Arial" w:cs="Arial"/>
        </w:rPr>
        <w:t xml:space="preserve">NGÀY </w:t>
      </w:r>
      <w:r w:rsidR="00902C86" w:rsidRPr="00E22C82">
        <w:rPr>
          <w:rFonts w:ascii="Arial" w:hAnsi="Arial" w:cs="Arial"/>
        </w:rPr>
        <w:t>1</w:t>
      </w:r>
      <w:bookmarkEnd w:id="19"/>
      <w:r w:rsidR="00902C86" w:rsidRPr="00E22C82">
        <w:rPr>
          <w:rFonts w:ascii="Arial" w:hAnsi="Arial" w:cs="Arial"/>
        </w:rPr>
        <w:t xml:space="preserve"> </w:t>
      </w:r>
    </w:p>
    <w:p w14:paraId="680AA39B" w14:textId="77777777" w:rsidR="00902C86" w:rsidRPr="00E22C82" w:rsidRDefault="00756C73" w:rsidP="00E22C82">
      <w:pPr>
        <w:spacing w:line="360" w:lineRule="auto"/>
        <w:rPr>
          <w:rFonts w:ascii="Arial" w:hAnsi="Arial" w:cs="Arial"/>
        </w:rPr>
      </w:pPr>
      <w:r>
        <w:rPr>
          <w:rFonts w:ascii="Arial" w:hAnsi="Arial" w:cs="Arial"/>
        </w:rPr>
        <w:t>CÁC TỪ VIẾT TẮT SỬ DỤNG TRONG KHOÁ HỌC</w:t>
      </w:r>
    </w:p>
    <w:tbl>
      <w:tblPr>
        <w:tblW w:w="10456" w:type="dxa"/>
        <w:tblLayout w:type="fixed"/>
        <w:tblLook w:val="0000" w:firstRow="0" w:lastRow="0" w:firstColumn="0" w:lastColumn="0" w:noHBand="0" w:noVBand="0"/>
      </w:tblPr>
      <w:tblGrid>
        <w:gridCol w:w="959"/>
        <w:gridCol w:w="4129"/>
        <w:gridCol w:w="5368"/>
      </w:tblGrid>
      <w:tr w:rsidR="00BE0A80" w:rsidRPr="00E22C82" w14:paraId="3F155D8E" w14:textId="77777777" w:rsidTr="005075B6">
        <w:trPr>
          <w:trHeight w:val="20"/>
        </w:trPr>
        <w:tc>
          <w:tcPr>
            <w:tcW w:w="959" w:type="dxa"/>
          </w:tcPr>
          <w:p w14:paraId="7B3360B9"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AIDS</w:t>
            </w:r>
          </w:p>
        </w:tc>
        <w:tc>
          <w:tcPr>
            <w:tcW w:w="4129" w:type="dxa"/>
          </w:tcPr>
          <w:p w14:paraId="7D129D3A"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Acquired Immune Deficiency Syndrome</w:t>
            </w:r>
          </w:p>
        </w:tc>
        <w:tc>
          <w:tcPr>
            <w:tcW w:w="5368" w:type="dxa"/>
          </w:tcPr>
          <w:p w14:paraId="4E26BC5F" w14:textId="77777777" w:rsidR="00BE0A80" w:rsidRPr="00E22C82" w:rsidRDefault="00BE0A80" w:rsidP="00E22C82">
            <w:pPr>
              <w:spacing w:line="360" w:lineRule="auto"/>
              <w:rPr>
                <w:rFonts w:ascii="Arial" w:hAnsi="Arial" w:cs="Arial"/>
              </w:rPr>
            </w:pPr>
            <w:r w:rsidRPr="00E22C82">
              <w:rPr>
                <w:rFonts w:ascii="Arial" w:hAnsi="Arial" w:cs="Arial"/>
              </w:rPr>
              <w:t>Hội chứng suy giảm miễn dịch mắc phải</w:t>
            </w:r>
          </w:p>
        </w:tc>
      </w:tr>
      <w:tr w:rsidR="00BE0A80" w:rsidRPr="00E22C82" w14:paraId="7B65F88E" w14:textId="77777777" w:rsidTr="005075B6">
        <w:trPr>
          <w:trHeight w:val="20"/>
        </w:trPr>
        <w:tc>
          <w:tcPr>
            <w:tcW w:w="959" w:type="dxa"/>
          </w:tcPr>
          <w:p w14:paraId="31B2F0A5"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ART</w:t>
            </w:r>
          </w:p>
        </w:tc>
        <w:tc>
          <w:tcPr>
            <w:tcW w:w="4129" w:type="dxa"/>
          </w:tcPr>
          <w:p w14:paraId="38C6BE89"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Antiretroviral Therapy</w:t>
            </w:r>
          </w:p>
        </w:tc>
        <w:tc>
          <w:tcPr>
            <w:tcW w:w="5368" w:type="dxa"/>
          </w:tcPr>
          <w:p w14:paraId="3B886A62" w14:textId="77777777" w:rsidR="00BE0A80" w:rsidRPr="00E22C82" w:rsidRDefault="00BE0A80" w:rsidP="00E22C82">
            <w:pPr>
              <w:spacing w:line="360" w:lineRule="auto"/>
              <w:rPr>
                <w:rFonts w:ascii="Arial" w:hAnsi="Arial" w:cs="Arial"/>
              </w:rPr>
            </w:pPr>
            <w:r w:rsidRPr="00E22C82">
              <w:rPr>
                <w:rFonts w:ascii="Arial" w:hAnsi="Arial" w:cs="Arial"/>
              </w:rPr>
              <w:t>Điều trị kháng retrovirus</w:t>
            </w:r>
          </w:p>
        </w:tc>
      </w:tr>
      <w:tr w:rsidR="00BE0A80" w:rsidRPr="00E22C82" w14:paraId="0216EFC0" w14:textId="77777777" w:rsidTr="005075B6">
        <w:trPr>
          <w:trHeight w:val="20"/>
        </w:trPr>
        <w:tc>
          <w:tcPr>
            <w:tcW w:w="959" w:type="dxa"/>
          </w:tcPr>
          <w:p w14:paraId="11FD6051"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CSO</w:t>
            </w:r>
          </w:p>
        </w:tc>
        <w:tc>
          <w:tcPr>
            <w:tcW w:w="4129" w:type="dxa"/>
          </w:tcPr>
          <w:p w14:paraId="4064B94D"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Civil Society Organisations</w:t>
            </w:r>
          </w:p>
        </w:tc>
        <w:tc>
          <w:tcPr>
            <w:tcW w:w="5368" w:type="dxa"/>
          </w:tcPr>
          <w:p w14:paraId="73258973" w14:textId="77777777" w:rsidR="00BE0A80" w:rsidRPr="00E22C82" w:rsidRDefault="00BE0A80" w:rsidP="00E22C82">
            <w:pPr>
              <w:spacing w:line="360" w:lineRule="auto"/>
              <w:rPr>
                <w:rFonts w:ascii="Arial" w:hAnsi="Arial" w:cs="Arial"/>
              </w:rPr>
            </w:pPr>
            <w:r w:rsidRPr="00E22C82">
              <w:rPr>
                <w:rFonts w:ascii="Arial" w:hAnsi="Arial" w:cs="Arial"/>
              </w:rPr>
              <w:t>Tổ chứ</w:t>
            </w:r>
            <w:r w:rsidR="00671D2D" w:rsidRPr="00E22C82">
              <w:rPr>
                <w:rFonts w:ascii="Arial" w:hAnsi="Arial" w:cs="Arial"/>
              </w:rPr>
              <w:t>c x</w:t>
            </w:r>
            <w:r w:rsidRPr="00E22C82">
              <w:rPr>
                <w:rFonts w:ascii="Arial" w:hAnsi="Arial" w:cs="Arial"/>
              </w:rPr>
              <w:t>ã hộ</w:t>
            </w:r>
            <w:r w:rsidR="00671D2D" w:rsidRPr="00E22C82">
              <w:rPr>
                <w:rFonts w:ascii="Arial" w:hAnsi="Arial" w:cs="Arial"/>
              </w:rPr>
              <w:t>i d</w:t>
            </w:r>
            <w:r w:rsidRPr="00E22C82">
              <w:rPr>
                <w:rFonts w:ascii="Arial" w:hAnsi="Arial" w:cs="Arial"/>
              </w:rPr>
              <w:t>ân sự</w:t>
            </w:r>
          </w:p>
        </w:tc>
      </w:tr>
      <w:tr w:rsidR="00BE0A80" w:rsidRPr="00E22C82" w14:paraId="4D9E623F" w14:textId="77777777" w:rsidTr="005075B6">
        <w:trPr>
          <w:trHeight w:val="20"/>
        </w:trPr>
        <w:tc>
          <w:tcPr>
            <w:tcW w:w="959" w:type="dxa"/>
          </w:tcPr>
          <w:p w14:paraId="44F84CAD"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DIC</w:t>
            </w:r>
          </w:p>
        </w:tc>
        <w:tc>
          <w:tcPr>
            <w:tcW w:w="4129" w:type="dxa"/>
          </w:tcPr>
          <w:p w14:paraId="04A25DF9"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Drop In Centre</w:t>
            </w:r>
          </w:p>
        </w:tc>
        <w:tc>
          <w:tcPr>
            <w:tcW w:w="5368" w:type="dxa"/>
          </w:tcPr>
          <w:p w14:paraId="63FBCAC2" w14:textId="77777777" w:rsidR="00BE0A80" w:rsidRPr="00E22C82" w:rsidRDefault="00671D2D" w:rsidP="00B4550C">
            <w:pPr>
              <w:spacing w:line="360" w:lineRule="auto"/>
              <w:rPr>
                <w:rFonts w:ascii="Arial" w:hAnsi="Arial" w:cs="Arial"/>
              </w:rPr>
              <w:pPrChange w:id="20" w:author="Windows User" w:date="2017-12-29T16:25:00Z">
                <w:pPr>
                  <w:spacing w:line="360" w:lineRule="auto"/>
                </w:pPr>
              </w:pPrChange>
            </w:pPr>
            <w:r w:rsidRPr="00B4550C">
              <w:rPr>
                <w:rFonts w:ascii="Arial" w:hAnsi="Arial" w:cs="Arial"/>
                <w:color w:val="FF0000"/>
                <w:rPrChange w:id="21" w:author="Windows User" w:date="2017-12-29T16:23:00Z">
                  <w:rPr>
                    <w:rFonts w:ascii="Arial" w:hAnsi="Arial" w:cs="Arial"/>
                  </w:rPr>
                </w:rPrChange>
              </w:rPr>
              <w:t>T</w:t>
            </w:r>
            <w:ins w:id="22" w:author="Windows User" w:date="2017-12-29T16:24:00Z">
              <w:r w:rsidR="00B4550C">
                <w:rPr>
                  <w:rFonts w:ascii="Arial" w:hAnsi="Arial" w:cs="Arial"/>
                  <w:color w:val="FF0000"/>
                </w:rPr>
                <w:t xml:space="preserve">rung tâm chăm sóc ban ngày </w:t>
              </w:r>
            </w:ins>
            <w:del w:id="23" w:author="Windows User" w:date="2017-12-29T16:25:00Z">
              <w:r w:rsidRPr="00B4550C" w:rsidDel="00B4550C">
                <w:rPr>
                  <w:rFonts w:ascii="Arial" w:hAnsi="Arial" w:cs="Arial"/>
                  <w:color w:val="FF0000"/>
                  <w:rPrChange w:id="24" w:author="Windows User" w:date="2017-12-29T16:23:00Z">
                    <w:rPr>
                      <w:rFonts w:ascii="Arial" w:hAnsi="Arial" w:cs="Arial"/>
                    </w:rPr>
                  </w:rPrChange>
                </w:rPr>
                <w:delText>hu dung vào</w:delText>
              </w:r>
              <w:r w:rsidR="00BE0A80" w:rsidRPr="00B4550C" w:rsidDel="00B4550C">
                <w:rPr>
                  <w:rFonts w:ascii="Arial" w:hAnsi="Arial" w:cs="Arial"/>
                  <w:color w:val="FF0000"/>
                  <w:rPrChange w:id="25" w:author="Windows User" w:date="2017-12-29T16:23:00Z">
                    <w:rPr>
                      <w:rFonts w:ascii="Arial" w:hAnsi="Arial" w:cs="Arial"/>
                    </w:rPr>
                  </w:rPrChange>
                </w:rPr>
                <w:delText xml:space="preserve"> trung tâm</w:delText>
              </w:r>
            </w:del>
          </w:p>
        </w:tc>
      </w:tr>
      <w:tr w:rsidR="00BE0A80" w:rsidRPr="00E22C82" w14:paraId="1DD49DFB" w14:textId="77777777" w:rsidTr="005075B6">
        <w:trPr>
          <w:trHeight w:val="20"/>
        </w:trPr>
        <w:tc>
          <w:tcPr>
            <w:tcW w:w="959" w:type="dxa"/>
          </w:tcPr>
          <w:p w14:paraId="502BE8B2"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DQA</w:t>
            </w:r>
          </w:p>
        </w:tc>
        <w:tc>
          <w:tcPr>
            <w:tcW w:w="4129" w:type="dxa"/>
          </w:tcPr>
          <w:p w14:paraId="3F8ADE63"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 xml:space="preserve">Data quality assessment </w:t>
            </w:r>
          </w:p>
        </w:tc>
        <w:tc>
          <w:tcPr>
            <w:tcW w:w="5368" w:type="dxa"/>
          </w:tcPr>
          <w:p w14:paraId="4D82611E" w14:textId="77777777" w:rsidR="00BE0A80" w:rsidRPr="00E22C82" w:rsidRDefault="00671D2D" w:rsidP="00E22C82">
            <w:pPr>
              <w:spacing w:line="360" w:lineRule="auto"/>
              <w:rPr>
                <w:rFonts w:ascii="Arial" w:hAnsi="Arial" w:cs="Arial"/>
              </w:rPr>
            </w:pPr>
            <w:r w:rsidRPr="00E22C82">
              <w:rPr>
                <w:rFonts w:ascii="Arial" w:hAnsi="Arial" w:cs="Arial"/>
              </w:rPr>
              <w:t xml:space="preserve">Lượng </w:t>
            </w:r>
            <w:r w:rsidR="00BE0A80" w:rsidRPr="00E22C82">
              <w:rPr>
                <w:rFonts w:ascii="Arial" w:hAnsi="Arial" w:cs="Arial"/>
              </w:rPr>
              <w:t>giá chất lượng dữ liệu</w:t>
            </w:r>
          </w:p>
        </w:tc>
      </w:tr>
      <w:tr w:rsidR="00BE0A80" w:rsidRPr="00E22C82" w14:paraId="2A5E2F21" w14:textId="77777777" w:rsidTr="005075B6">
        <w:trPr>
          <w:trHeight w:val="20"/>
        </w:trPr>
        <w:tc>
          <w:tcPr>
            <w:tcW w:w="959" w:type="dxa"/>
          </w:tcPr>
          <w:p w14:paraId="00BD771C"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FGD</w:t>
            </w:r>
          </w:p>
        </w:tc>
        <w:tc>
          <w:tcPr>
            <w:tcW w:w="4129" w:type="dxa"/>
          </w:tcPr>
          <w:p w14:paraId="7F8F273D"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 xml:space="preserve">Focus Group Discussions </w:t>
            </w:r>
          </w:p>
        </w:tc>
        <w:tc>
          <w:tcPr>
            <w:tcW w:w="5368" w:type="dxa"/>
          </w:tcPr>
          <w:p w14:paraId="31E14699" w14:textId="77777777" w:rsidR="00BE0A80" w:rsidRPr="00E22C82" w:rsidRDefault="00BE0A80" w:rsidP="00E22C82">
            <w:pPr>
              <w:spacing w:line="360" w:lineRule="auto"/>
              <w:rPr>
                <w:rFonts w:ascii="Arial" w:hAnsi="Arial" w:cs="Arial"/>
              </w:rPr>
            </w:pPr>
            <w:r w:rsidRPr="00E22C82">
              <w:rPr>
                <w:rFonts w:ascii="Arial" w:hAnsi="Arial" w:cs="Arial"/>
              </w:rPr>
              <w:t xml:space="preserve">Thảo luận nhóm </w:t>
            </w:r>
            <w:r w:rsidR="00671D2D" w:rsidRPr="00E22C82">
              <w:rPr>
                <w:rFonts w:ascii="Arial" w:hAnsi="Arial" w:cs="Arial"/>
              </w:rPr>
              <w:t>trọng tâm</w:t>
            </w:r>
          </w:p>
        </w:tc>
      </w:tr>
      <w:tr w:rsidR="00BE0A80" w:rsidRPr="00E22C82" w14:paraId="757894D1" w14:textId="77777777" w:rsidTr="005075B6">
        <w:trPr>
          <w:trHeight w:val="20"/>
        </w:trPr>
        <w:tc>
          <w:tcPr>
            <w:tcW w:w="959" w:type="dxa"/>
          </w:tcPr>
          <w:p w14:paraId="7A42CCC4"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FSW</w:t>
            </w:r>
          </w:p>
        </w:tc>
        <w:tc>
          <w:tcPr>
            <w:tcW w:w="4129" w:type="dxa"/>
          </w:tcPr>
          <w:p w14:paraId="6FB67BDA"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Female Sex Workers</w:t>
            </w:r>
          </w:p>
        </w:tc>
        <w:tc>
          <w:tcPr>
            <w:tcW w:w="5368" w:type="dxa"/>
          </w:tcPr>
          <w:p w14:paraId="46BA55C1" w14:textId="77777777" w:rsidR="00BE0A80" w:rsidRPr="00E22C82" w:rsidRDefault="005075B6" w:rsidP="00E22C82">
            <w:pPr>
              <w:spacing w:line="360" w:lineRule="auto"/>
              <w:rPr>
                <w:rFonts w:ascii="Arial" w:hAnsi="Arial" w:cs="Arial"/>
              </w:rPr>
            </w:pPr>
            <w:r w:rsidRPr="00E22C82">
              <w:rPr>
                <w:rFonts w:ascii="Arial" w:hAnsi="Arial" w:cs="Arial"/>
              </w:rPr>
              <w:t>Phụ nữ</w:t>
            </w:r>
            <w:r w:rsidR="00BE0A80" w:rsidRPr="00E22C82">
              <w:rPr>
                <w:rFonts w:ascii="Arial" w:hAnsi="Arial" w:cs="Arial"/>
              </w:rPr>
              <w:t xml:space="preserve"> mại dâm</w:t>
            </w:r>
          </w:p>
        </w:tc>
      </w:tr>
      <w:tr w:rsidR="00BE0A80" w:rsidRPr="00E22C82" w14:paraId="0775309C" w14:textId="77777777" w:rsidTr="005075B6">
        <w:trPr>
          <w:trHeight w:val="20"/>
        </w:trPr>
        <w:tc>
          <w:tcPr>
            <w:tcW w:w="959" w:type="dxa"/>
          </w:tcPr>
          <w:p w14:paraId="2DF20F9C"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GFATM</w:t>
            </w:r>
          </w:p>
        </w:tc>
        <w:tc>
          <w:tcPr>
            <w:tcW w:w="4129" w:type="dxa"/>
          </w:tcPr>
          <w:p w14:paraId="3A4DACEA"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 xml:space="preserve">The Global Fund to Fight AIDS, Tuberculosis and Malaria </w:t>
            </w:r>
          </w:p>
        </w:tc>
        <w:tc>
          <w:tcPr>
            <w:tcW w:w="5368" w:type="dxa"/>
          </w:tcPr>
          <w:p w14:paraId="50EF4D4C" w14:textId="77777777" w:rsidR="00BE0A80" w:rsidRPr="00E22C82" w:rsidRDefault="00BE0A80" w:rsidP="00E22C82">
            <w:pPr>
              <w:spacing w:line="360" w:lineRule="auto"/>
              <w:rPr>
                <w:rFonts w:ascii="Arial" w:hAnsi="Arial" w:cs="Arial"/>
              </w:rPr>
            </w:pPr>
            <w:r w:rsidRPr="00E22C82">
              <w:rPr>
                <w:rFonts w:ascii="Arial" w:hAnsi="Arial" w:cs="Arial"/>
              </w:rPr>
              <w:t>Quỹ toàn cầu phòng chống AIDS, lao và sốt rét</w:t>
            </w:r>
          </w:p>
        </w:tc>
      </w:tr>
      <w:tr w:rsidR="00BE0A80" w:rsidRPr="00E22C82" w14:paraId="2ACC68F4" w14:textId="77777777" w:rsidTr="005075B6">
        <w:trPr>
          <w:trHeight w:val="20"/>
        </w:trPr>
        <w:tc>
          <w:tcPr>
            <w:tcW w:w="959" w:type="dxa"/>
          </w:tcPr>
          <w:p w14:paraId="35D6758A"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HBV</w:t>
            </w:r>
          </w:p>
        </w:tc>
        <w:tc>
          <w:tcPr>
            <w:tcW w:w="4129" w:type="dxa"/>
          </w:tcPr>
          <w:p w14:paraId="7F67F0B1"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Hepatitis B Virus</w:t>
            </w:r>
          </w:p>
        </w:tc>
        <w:tc>
          <w:tcPr>
            <w:tcW w:w="5368" w:type="dxa"/>
          </w:tcPr>
          <w:p w14:paraId="5189B408" w14:textId="77777777" w:rsidR="00BE0A80" w:rsidRPr="00E22C82" w:rsidRDefault="00BE0A80" w:rsidP="00E22C82">
            <w:pPr>
              <w:spacing w:line="360" w:lineRule="auto"/>
              <w:rPr>
                <w:rFonts w:ascii="Arial" w:hAnsi="Arial" w:cs="Arial"/>
              </w:rPr>
            </w:pPr>
            <w:r w:rsidRPr="00E22C82">
              <w:rPr>
                <w:rFonts w:ascii="Arial" w:hAnsi="Arial" w:cs="Arial"/>
              </w:rPr>
              <w:t>Vi-rút viêm gan B</w:t>
            </w:r>
          </w:p>
        </w:tc>
      </w:tr>
      <w:tr w:rsidR="00BE0A80" w:rsidRPr="00E22C82" w14:paraId="00A49535" w14:textId="77777777" w:rsidTr="005075B6">
        <w:trPr>
          <w:trHeight w:val="20"/>
        </w:trPr>
        <w:tc>
          <w:tcPr>
            <w:tcW w:w="959" w:type="dxa"/>
          </w:tcPr>
          <w:p w14:paraId="7EE32E81"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HCT</w:t>
            </w:r>
          </w:p>
        </w:tc>
        <w:tc>
          <w:tcPr>
            <w:tcW w:w="4129" w:type="dxa"/>
          </w:tcPr>
          <w:p w14:paraId="6C7C1135"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 xml:space="preserve">HIV </w:t>
            </w:r>
            <w:r w:rsidR="00B4550C" w:rsidRPr="00E22C82">
              <w:rPr>
                <w:rFonts w:ascii="Arial" w:hAnsi="Arial" w:cs="Arial"/>
                <w:sz w:val="18"/>
                <w:szCs w:val="18"/>
              </w:rPr>
              <w:t>Counselling</w:t>
            </w:r>
            <w:r w:rsidRPr="00E22C82">
              <w:rPr>
                <w:rFonts w:ascii="Arial" w:hAnsi="Arial" w:cs="Arial"/>
                <w:sz w:val="18"/>
                <w:szCs w:val="18"/>
              </w:rPr>
              <w:t xml:space="preserve"> and Testing</w:t>
            </w:r>
          </w:p>
        </w:tc>
        <w:tc>
          <w:tcPr>
            <w:tcW w:w="5368" w:type="dxa"/>
          </w:tcPr>
          <w:p w14:paraId="6EAD1251" w14:textId="77777777" w:rsidR="00BE0A80" w:rsidRPr="00E22C82" w:rsidRDefault="00BE0A80" w:rsidP="00E22C82">
            <w:pPr>
              <w:spacing w:line="360" w:lineRule="auto"/>
              <w:rPr>
                <w:rFonts w:ascii="Arial" w:hAnsi="Arial" w:cs="Arial"/>
              </w:rPr>
            </w:pPr>
            <w:r w:rsidRPr="00E22C82">
              <w:rPr>
                <w:rFonts w:ascii="Arial" w:hAnsi="Arial" w:cs="Arial"/>
              </w:rPr>
              <w:t>Tư vấn và xét nghiệm HIV</w:t>
            </w:r>
          </w:p>
        </w:tc>
      </w:tr>
      <w:tr w:rsidR="00BE0A80" w:rsidRPr="00E22C82" w14:paraId="1973B044" w14:textId="77777777" w:rsidTr="005075B6">
        <w:trPr>
          <w:trHeight w:val="20"/>
        </w:trPr>
        <w:tc>
          <w:tcPr>
            <w:tcW w:w="959" w:type="dxa"/>
          </w:tcPr>
          <w:p w14:paraId="44FCB565"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HCV</w:t>
            </w:r>
          </w:p>
        </w:tc>
        <w:tc>
          <w:tcPr>
            <w:tcW w:w="4129" w:type="dxa"/>
          </w:tcPr>
          <w:p w14:paraId="2DC7C4CD"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Hepatitis C Virus</w:t>
            </w:r>
          </w:p>
        </w:tc>
        <w:tc>
          <w:tcPr>
            <w:tcW w:w="5368" w:type="dxa"/>
          </w:tcPr>
          <w:p w14:paraId="63D5BAFF" w14:textId="77777777" w:rsidR="00BE0A80" w:rsidRPr="00E22C82" w:rsidRDefault="00BE0A80" w:rsidP="00E22C82">
            <w:pPr>
              <w:spacing w:line="360" w:lineRule="auto"/>
              <w:rPr>
                <w:rFonts w:ascii="Arial" w:hAnsi="Arial" w:cs="Arial"/>
              </w:rPr>
            </w:pPr>
            <w:r w:rsidRPr="00E22C82">
              <w:rPr>
                <w:rFonts w:ascii="Arial" w:hAnsi="Arial" w:cs="Arial"/>
              </w:rPr>
              <w:t>Vi-rút viêm gan C</w:t>
            </w:r>
          </w:p>
        </w:tc>
      </w:tr>
      <w:tr w:rsidR="00BE0A80" w:rsidRPr="00E22C82" w14:paraId="2DF5D632" w14:textId="77777777" w:rsidTr="005075B6">
        <w:trPr>
          <w:trHeight w:val="20"/>
        </w:trPr>
        <w:tc>
          <w:tcPr>
            <w:tcW w:w="959" w:type="dxa"/>
          </w:tcPr>
          <w:p w14:paraId="063DDC33"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HIV</w:t>
            </w:r>
          </w:p>
        </w:tc>
        <w:tc>
          <w:tcPr>
            <w:tcW w:w="4129" w:type="dxa"/>
          </w:tcPr>
          <w:p w14:paraId="0E354C8C"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Human Immunodeficiency Virus</w:t>
            </w:r>
          </w:p>
        </w:tc>
        <w:tc>
          <w:tcPr>
            <w:tcW w:w="5368" w:type="dxa"/>
          </w:tcPr>
          <w:p w14:paraId="2DC65D4B" w14:textId="77777777" w:rsidR="00BE0A80" w:rsidRPr="00E22C82" w:rsidRDefault="00BE0A80" w:rsidP="00E22C82">
            <w:pPr>
              <w:spacing w:line="360" w:lineRule="auto"/>
              <w:rPr>
                <w:rFonts w:ascii="Arial" w:hAnsi="Arial" w:cs="Arial"/>
              </w:rPr>
            </w:pPr>
            <w:r w:rsidRPr="00E22C82">
              <w:rPr>
                <w:rFonts w:ascii="Arial" w:hAnsi="Arial" w:cs="Arial"/>
              </w:rPr>
              <w:t xml:space="preserve">Virus </w:t>
            </w:r>
            <w:r w:rsidR="005075B6" w:rsidRPr="00E22C82">
              <w:rPr>
                <w:rFonts w:ascii="Arial" w:hAnsi="Arial" w:cs="Arial"/>
              </w:rPr>
              <w:t xml:space="preserve">gây </w:t>
            </w:r>
            <w:r w:rsidRPr="00E22C82">
              <w:rPr>
                <w:rFonts w:ascii="Arial" w:hAnsi="Arial" w:cs="Arial"/>
              </w:rPr>
              <w:t>suy giảm miễn dịch ở người</w:t>
            </w:r>
          </w:p>
        </w:tc>
      </w:tr>
      <w:tr w:rsidR="00BE0A80" w:rsidRPr="00E22C82" w14:paraId="460A0DF4" w14:textId="77777777" w:rsidTr="005075B6">
        <w:trPr>
          <w:trHeight w:val="20"/>
        </w:trPr>
        <w:tc>
          <w:tcPr>
            <w:tcW w:w="959" w:type="dxa"/>
          </w:tcPr>
          <w:p w14:paraId="4B270EBC"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IBBS</w:t>
            </w:r>
          </w:p>
        </w:tc>
        <w:tc>
          <w:tcPr>
            <w:tcW w:w="4129" w:type="dxa"/>
          </w:tcPr>
          <w:p w14:paraId="346D2295"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Integrated Bio-</w:t>
            </w:r>
            <w:r w:rsidR="00B4550C" w:rsidRPr="00E22C82">
              <w:rPr>
                <w:rFonts w:ascii="Arial" w:hAnsi="Arial" w:cs="Arial"/>
                <w:sz w:val="18"/>
                <w:szCs w:val="18"/>
              </w:rPr>
              <w:t>Behavioural</w:t>
            </w:r>
            <w:r w:rsidRPr="00E22C82">
              <w:rPr>
                <w:rFonts w:ascii="Arial" w:hAnsi="Arial" w:cs="Arial"/>
                <w:sz w:val="18"/>
                <w:szCs w:val="18"/>
              </w:rPr>
              <w:t xml:space="preserve"> Surveillance </w:t>
            </w:r>
          </w:p>
        </w:tc>
        <w:tc>
          <w:tcPr>
            <w:tcW w:w="5368" w:type="dxa"/>
          </w:tcPr>
          <w:p w14:paraId="59D47143" w14:textId="77777777" w:rsidR="00BE0A80" w:rsidRPr="00E22C82" w:rsidRDefault="00BE0A80" w:rsidP="00E22C82">
            <w:pPr>
              <w:spacing w:line="360" w:lineRule="auto"/>
              <w:rPr>
                <w:rFonts w:ascii="Arial" w:hAnsi="Arial" w:cs="Arial"/>
              </w:rPr>
            </w:pPr>
            <w:r w:rsidRPr="00E22C82">
              <w:rPr>
                <w:rFonts w:ascii="Arial" w:hAnsi="Arial" w:cs="Arial"/>
              </w:rPr>
              <w:t xml:space="preserve">Giám sát hành vi </w:t>
            </w:r>
            <w:r w:rsidR="005075B6" w:rsidRPr="00E22C82">
              <w:rPr>
                <w:rFonts w:ascii="Arial" w:hAnsi="Arial" w:cs="Arial"/>
              </w:rPr>
              <w:t xml:space="preserve">y sinh </w:t>
            </w:r>
            <w:r w:rsidRPr="00E22C82">
              <w:rPr>
                <w:rFonts w:ascii="Arial" w:hAnsi="Arial" w:cs="Arial"/>
              </w:rPr>
              <w:t>theo hướng tích hợp</w:t>
            </w:r>
          </w:p>
        </w:tc>
      </w:tr>
      <w:tr w:rsidR="00BE0A80" w:rsidRPr="00E22C82" w14:paraId="4C7EC4F2" w14:textId="77777777" w:rsidTr="005075B6">
        <w:trPr>
          <w:trHeight w:val="20"/>
        </w:trPr>
        <w:tc>
          <w:tcPr>
            <w:tcW w:w="959" w:type="dxa"/>
          </w:tcPr>
          <w:p w14:paraId="0AC611BA"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IEC</w:t>
            </w:r>
          </w:p>
        </w:tc>
        <w:tc>
          <w:tcPr>
            <w:tcW w:w="4129" w:type="dxa"/>
          </w:tcPr>
          <w:p w14:paraId="6BA2B601"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Information, Education and Communication</w:t>
            </w:r>
          </w:p>
        </w:tc>
        <w:tc>
          <w:tcPr>
            <w:tcW w:w="5368" w:type="dxa"/>
          </w:tcPr>
          <w:p w14:paraId="5C2D2F5C" w14:textId="77777777" w:rsidR="00BE0A80" w:rsidRPr="00E22C82" w:rsidRDefault="00BE0A80" w:rsidP="00E22C82">
            <w:pPr>
              <w:spacing w:line="360" w:lineRule="auto"/>
              <w:rPr>
                <w:rFonts w:ascii="Arial" w:hAnsi="Arial" w:cs="Arial"/>
              </w:rPr>
            </w:pPr>
            <w:r w:rsidRPr="00E22C82">
              <w:rPr>
                <w:rFonts w:ascii="Arial" w:hAnsi="Arial" w:cs="Arial"/>
              </w:rPr>
              <w:t>Thông tin, Giáo dục và Truyền thông</w:t>
            </w:r>
          </w:p>
        </w:tc>
      </w:tr>
      <w:tr w:rsidR="00BE0A80" w:rsidRPr="00E22C82" w14:paraId="5420F4B8" w14:textId="77777777" w:rsidTr="005075B6">
        <w:trPr>
          <w:trHeight w:val="20"/>
        </w:trPr>
        <w:tc>
          <w:tcPr>
            <w:tcW w:w="959" w:type="dxa"/>
          </w:tcPr>
          <w:p w14:paraId="365660AA"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KII</w:t>
            </w:r>
          </w:p>
        </w:tc>
        <w:tc>
          <w:tcPr>
            <w:tcW w:w="4129" w:type="dxa"/>
          </w:tcPr>
          <w:p w14:paraId="2AC7310D"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 xml:space="preserve">Key Informant Interviews </w:t>
            </w:r>
          </w:p>
        </w:tc>
        <w:tc>
          <w:tcPr>
            <w:tcW w:w="5368" w:type="dxa"/>
          </w:tcPr>
          <w:p w14:paraId="36B18AA7" w14:textId="77777777" w:rsidR="00BE0A80" w:rsidRPr="00E22C82" w:rsidRDefault="00BE0A80" w:rsidP="00E22C82">
            <w:pPr>
              <w:spacing w:line="360" w:lineRule="auto"/>
              <w:rPr>
                <w:rFonts w:ascii="Arial" w:hAnsi="Arial" w:cs="Arial"/>
              </w:rPr>
            </w:pPr>
            <w:r w:rsidRPr="00E22C82">
              <w:rPr>
                <w:rFonts w:ascii="Arial" w:hAnsi="Arial" w:cs="Arial"/>
              </w:rPr>
              <w:t xml:space="preserve">Phỏng vấn </w:t>
            </w:r>
            <w:r w:rsidR="005075B6" w:rsidRPr="00E22C82">
              <w:rPr>
                <w:rFonts w:ascii="Arial" w:hAnsi="Arial" w:cs="Arial"/>
              </w:rPr>
              <w:t>đối tượng đích</w:t>
            </w:r>
          </w:p>
        </w:tc>
      </w:tr>
      <w:tr w:rsidR="00BE0A80" w:rsidRPr="00E22C82" w14:paraId="14EEDCF0" w14:textId="77777777" w:rsidTr="005075B6">
        <w:trPr>
          <w:trHeight w:val="20"/>
        </w:trPr>
        <w:tc>
          <w:tcPr>
            <w:tcW w:w="959" w:type="dxa"/>
          </w:tcPr>
          <w:p w14:paraId="0F591EB3"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KP</w:t>
            </w:r>
          </w:p>
        </w:tc>
        <w:tc>
          <w:tcPr>
            <w:tcW w:w="4129" w:type="dxa"/>
          </w:tcPr>
          <w:p w14:paraId="68FB630F"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Key Populations</w:t>
            </w:r>
          </w:p>
        </w:tc>
        <w:tc>
          <w:tcPr>
            <w:tcW w:w="5368" w:type="dxa"/>
          </w:tcPr>
          <w:p w14:paraId="0F1432D5" w14:textId="77777777" w:rsidR="00BE0A80" w:rsidRPr="00E22C82" w:rsidRDefault="00BE0A80" w:rsidP="00E22C82">
            <w:pPr>
              <w:spacing w:line="360" w:lineRule="auto"/>
              <w:rPr>
                <w:rFonts w:ascii="Arial" w:hAnsi="Arial" w:cs="Arial"/>
              </w:rPr>
            </w:pPr>
            <w:r w:rsidRPr="00E22C82">
              <w:rPr>
                <w:rFonts w:ascii="Arial" w:hAnsi="Arial" w:cs="Arial"/>
              </w:rPr>
              <w:t xml:space="preserve">Các </w:t>
            </w:r>
            <w:r w:rsidR="005075B6" w:rsidRPr="00E22C82">
              <w:rPr>
                <w:rFonts w:ascii="Arial" w:hAnsi="Arial" w:cs="Arial"/>
              </w:rPr>
              <w:t>nhóm dân số</w:t>
            </w:r>
            <w:r w:rsidRPr="00E22C82">
              <w:rPr>
                <w:rFonts w:ascii="Arial" w:hAnsi="Arial" w:cs="Arial"/>
              </w:rPr>
              <w:t xml:space="preserve"> chính</w:t>
            </w:r>
          </w:p>
        </w:tc>
      </w:tr>
      <w:tr w:rsidR="00BE0A80" w:rsidRPr="00E22C82" w14:paraId="4B57DD62" w14:textId="77777777" w:rsidTr="005075B6">
        <w:trPr>
          <w:trHeight w:val="20"/>
        </w:trPr>
        <w:tc>
          <w:tcPr>
            <w:tcW w:w="959" w:type="dxa"/>
          </w:tcPr>
          <w:p w14:paraId="2A9EA893"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M&amp;E</w:t>
            </w:r>
          </w:p>
        </w:tc>
        <w:tc>
          <w:tcPr>
            <w:tcW w:w="4129" w:type="dxa"/>
          </w:tcPr>
          <w:p w14:paraId="23B5CA86"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Monitoring and Evaluation</w:t>
            </w:r>
          </w:p>
        </w:tc>
        <w:tc>
          <w:tcPr>
            <w:tcW w:w="5368" w:type="dxa"/>
          </w:tcPr>
          <w:p w14:paraId="10273639" w14:textId="77777777" w:rsidR="00BE0A80" w:rsidRPr="00E22C82" w:rsidRDefault="005075B6" w:rsidP="00E22C82">
            <w:pPr>
              <w:spacing w:line="360" w:lineRule="auto"/>
              <w:rPr>
                <w:rFonts w:ascii="Arial" w:hAnsi="Arial" w:cs="Arial"/>
              </w:rPr>
            </w:pPr>
            <w:r w:rsidRPr="00E22C82">
              <w:rPr>
                <w:rFonts w:ascii="Arial" w:hAnsi="Arial" w:cs="Arial"/>
              </w:rPr>
              <w:t>Theo dõi</w:t>
            </w:r>
            <w:r w:rsidR="00BE0A80" w:rsidRPr="00E22C82">
              <w:rPr>
                <w:rFonts w:ascii="Arial" w:hAnsi="Arial" w:cs="Arial"/>
              </w:rPr>
              <w:t xml:space="preserve"> và </w:t>
            </w:r>
            <w:r w:rsidRPr="00E22C82">
              <w:rPr>
                <w:rFonts w:ascii="Arial" w:hAnsi="Arial" w:cs="Arial"/>
              </w:rPr>
              <w:t xml:space="preserve">Đánh </w:t>
            </w:r>
            <w:r w:rsidR="00BE0A80" w:rsidRPr="00E22C82">
              <w:rPr>
                <w:rFonts w:ascii="Arial" w:hAnsi="Arial" w:cs="Arial"/>
              </w:rPr>
              <w:t>giá</w:t>
            </w:r>
          </w:p>
        </w:tc>
      </w:tr>
      <w:tr w:rsidR="00BE0A80" w:rsidRPr="00E22C82" w14:paraId="6C136FF8" w14:textId="77777777" w:rsidTr="005075B6">
        <w:trPr>
          <w:trHeight w:val="20"/>
        </w:trPr>
        <w:tc>
          <w:tcPr>
            <w:tcW w:w="959" w:type="dxa"/>
          </w:tcPr>
          <w:p w14:paraId="04D4C6AE"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MSM</w:t>
            </w:r>
          </w:p>
        </w:tc>
        <w:tc>
          <w:tcPr>
            <w:tcW w:w="4129" w:type="dxa"/>
          </w:tcPr>
          <w:p w14:paraId="71D6BF06"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Men having sex with men</w:t>
            </w:r>
          </w:p>
        </w:tc>
        <w:tc>
          <w:tcPr>
            <w:tcW w:w="5368" w:type="dxa"/>
          </w:tcPr>
          <w:p w14:paraId="566B43C3" w14:textId="77777777" w:rsidR="00BE0A80" w:rsidRPr="00E22C82" w:rsidRDefault="00BE0A80" w:rsidP="00E22C82">
            <w:pPr>
              <w:spacing w:line="360" w:lineRule="auto"/>
              <w:rPr>
                <w:rFonts w:ascii="Arial" w:hAnsi="Arial" w:cs="Arial"/>
              </w:rPr>
            </w:pPr>
            <w:r w:rsidRPr="00E22C82">
              <w:rPr>
                <w:rFonts w:ascii="Arial" w:hAnsi="Arial" w:cs="Arial"/>
              </w:rPr>
              <w:t>Nam quan hệ tình dục đồng giới</w:t>
            </w:r>
          </w:p>
        </w:tc>
      </w:tr>
      <w:tr w:rsidR="00BE0A80" w:rsidRPr="00E22C82" w14:paraId="11C616AF" w14:textId="77777777" w:rsidTr="005075B6">
        <w:trPr>
          <w:trHeight w:val="20"/>
        </w:trPr>
        <w:tc>
          <w:tcPr>
            <w:tcW w:w="959" w:type="dxa"/>
          </w:tcPr>
          <w:p w14:paraId="40BB7F05"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MST</w:t>
            </w:r>
          </w:p>
        </w:tc>
        <w:tc>
          <w:tcPr>
            <w:tcW w:w="4129" w:type="dxa"/>
          </w:tcPr>
          <w:p w14:paraId="7404BB74"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Methadone Substitution Therapy</w:t>
            </w:r>
          </w:p>
        </w:tc>
        <w:tc>
          <w:tcPr>
            <w:tcW w:w="5368" w:type="dxa"/>
          </w:tcPr>
          <w:p w14:paraId="74984CC5" w14:textId="77777777" w:rsidR="00BE0A80" w:rsidRPr="00E22C82" w:rsidRDefault="005075B6" w:rsidP="00E22C82">
            <w:pPr>
              <w:spacing w:line="360" w:lineRule="auto"/>
              <w:rPr>
                <w:rFonts w:ascii="Arial" w:hAnsi="Arial" w:cs="Arial"/>
              </w:rPr>
            </w:pPr>
            <w:r w:rsidRPr="00E22C82">
              <w:rPr>
                <w:rFonts w:ascii="Arial" w:hAnsi="Arial" w:cs="Arial"/>
              </w:rPr>
              <w:t xml:space="preserve">Liệu pháp thay thế </w:t>
            </w:r>
            <w:r w:rsidR="00BE0A80" w:rsidRPr="00E22C82">
              <w:rPr>
                <w:rFonts w:ascii="Arial" w:hAnsi="Arial" w:cs="Arial"/>
              </w:rPr>
              <w:t xml:space="preserve">Methadone </w:t>
            </w:r>
          </w:p>
        </w:tc>
      </w:tr>
      <w:tr w:rsidR="00BE0A80" w:rsidRPr="00E22C82" w14:paraId="1C21B0DD" w14:textId="77777777" w:rsidTr="005075B6">
        <w:trPr>
          <w:trHeight w:val="20"/>
        </w:trPr>
        <w:tc>
          <w:tcPr>
            <w:tcW w:w="959" w:type="dxa"/>
          </w:tcPr>
          <w:p w14:paraId="7760E773"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MSW</w:t>
            </w:r>
          </w:p>
        </w:tc>
        <w:tc>
          <w:tcPr>
            <w:tcW w:w="4129" w:type="dxa"/>
          </w:tcPr>
          <w:p w14:paraId="5B9C299A"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Male Sex Workers</w:t>
            </w:r>
          </w:p>
        </w:tc>
        <w:tc>
          <w:tcPr>
            <w:tcW w:w="5368" w:type="dxa"/>
          </w:tcPr>
          <w:p w14:paraId="10F4D87B" w14:textId="77777777" w:rsidR="00BE0A80" w:rsidRPr="00E22C82" w:rsidRDefault="005075B6" w:rsidP="00E22C82">
            <w:pPr>
              <w:spacing w:line="360" w:lineRule="auto"/>
              <w:rPr>
                <w:rFonts w:ascii="Arial" w:hAnsi="Arial" w:cs="Arial"/>
              </w:rPr>
            </w:pPr>
            <w:r w:rsidRPr="00E22C82">
              <w:rPr>
                <w:rFonts w:ascii="Arial" w:hAnsi="Arial" w:cs="Arial"/>
              </w:rPr>
              <w:t xml:space="preserve">Nam </w:t>
            </w:r>
            <w:r w:rsidR="00BE0A80" w:rsidRPr="00E22C82">
              <w:rPr>
                <w:rFonts w:ascii="Arial" w:hAnsi="Arial" w:cs="Arial"/>
              </w:rPr>
              <w:t>mại dâm</w:t>
            </w:r>
          </w:p>
        </w:tc>
      </w:tr>
      <w:tr w:rsidR="00BE0A80" w:rsidRPr="00E22C82" w14:paraId="26C891FA" w14:textId="77777777" w:rsidTr="005075B6">
        <w:trPr>
          <w:trHeight w:val="20"/>
        </w:trPr>
        <w:tc>
          <w:tcPr>
            <w:tcW w:w="959" w:type="dxa"/>
          </w:tcPr>
          <w:p w14:paraId="538AE161"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NGO</w:t>
            </w:r>
          </w:p>
        </w:tc>
        <w:tc>
          <w:tcPr>
            <w:tcW w:w="4129" w:type="dxa"/>
          </w:tcPr>
          <w:p w14:paraId="11F530F0"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Non-Governmental Organization</w:t>
            </w:r>
          </w:p>
        </w:tc>
        <w:tc>
          <w:tcPr>
            <w:tcW w:w="5368" w:type="dxa"/>
          </w:tcPr>
          <w:p w14:paraId="066333D8" w14:textId="77777777" w:rsidR="00BE0A80" w:rsidRPr="00E22C82" w:rsidRDefault="00BE0A80" w:rsidP="00E22C82">
            <w:pPr>
              <w:spacing w:line="360" w:lineRule="auto"/>
              <w:rPr>
                <w:rFonts w:ascii="Arial" w:hAnsi="Arial" w:cs="Arial"/>
              </w:rPr>
            </w:pPr>
            <w:r w:rsidRPr="00E22C82">
              <w:rPr>
                <w:rFonts w:ascii="Arial" w:hAnsi="Arial" w:cs="Arial"/>
              </w:rPr>
              <w:t>Tổ chức phi chính phủ</w:t>
            </w:r>
          </w:p>
        </w:tc>
      </w:tr>
      <w:tr w:rsidR="00BE0A80" w:rsidRPr="00E22C82" w14:paraId="5E744CF3" w14:textId="77777777" w:rsidTr="005075B6">
        <w:trPr>
          <w:trHeight w:val="20"/>
        </w:trPr>
        <w:tc>
          <w:tcPr>
            <w:tcW w:w="959" w:type="dxa"/>
          </w:tcPr>
          <w:p w14:paraId="7794F99C"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lastRenderedPageBreak/>
              <w:t>ORW</w:t>
            </w:r>
          </w:p>
        </w:tc>
        <w:tc>
          <w:tcPr>
            <w:tcW w:w="4129" w:type="dxa"/>
          </w:tcPr>
          <w:p w14:paraId="2938D50D"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Outreach Worker</w:t>
            </w:r>
          </w:p>
        </w:tc>
        <w:tc>
          <w:tcPr>
            <w:tcW w:w="5368" w:type="dxa"/>
          </w:tcPr>
          <w:p w14:paraId="04522579" w14:textId="77777777" w:rsidR="00BE0A80" w:rsidRPr="00E22C82" w:rsidRDefault="00BE0A80" w:rsidP="00E22C82">
            <w:pPr>
              <w:spacing w:line="360" w:lineRule="auto"/>
              <w:rPr>
                <w:rFonts w:ascii="Arial" w:hAnsi="Arial" w:cs="Arial"/>
              </w:rPr>
            </w:pPr>
            <w:r w:rsidRPr="00E22C82">
              <w:rPr>
                <w:rFonts w:ascii="Arial" w:hAnsi="Arial" w:cs="Arial"/>
              </w:rPr>
              <w:t>Nhân viên tiếp cận</w:t>
            </w:r>
          </w:p>
        </w:tc>
      </w:tr>
      <w:tr w:rsidR="00BE0A80" w:rsidRPr="00E22C82" w14:paraId="33A1A96C" w14:textId="77777777" w:rsidTr="005075B6">
        <w:trPr>
          <w:trHeight w:val="20"/>
        </w:trPr>
        <w:tc>
          <w:tcPr>
            <w:tcW w:w="959" w:type="dxa"/>
          </w:tcPr>
          <w:p w14:paraId="2EB8F6BF"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OST</w:t>
            </w:r>
          </w:p>
        </w:tc>
        <w:tc>
          <w:tcPr>
            <w:tcW w:w="4129" w:type="dxa"/>
          </w:tcPr>
          <w:p w14:paraId="08DEC984"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Opioid Substitution Therapy</w:t>
            </w:r>
          </w:p>
        </w:tc>
        <w:tc>
          <w:tcPr>
            <w:tcW w:w="5368" w:type="dxa"/>
          </w:tcPr>
          <w:p w14:paraId="65E59568" w14:textId="77777777" w:rsidR="00BE0A80" w:rsidRPr="00E22C82" w:rsidRDefault="00BE0A80" w:rsidP="00E22C82">
            <w:pPr>
              <w:spacing w:line="360" w:lineRule="auto"/>
              <w:rPr>
                <w:rFonts w:ascii="Arial" w:hAnsi="Arial" w:cs="Arial"/>
              </w:rPr>
            </w:pPr>
            <w:r w:rsidRPr="00E22C82">
              <w:rPr>
                <w:rFonts w:ascii="Arial" w:hAnsi="Arial" w:cs="Arial"/>
              </w:rPr>
              <w:t xml:space="preserve">Liệu pháp thay thế </w:t>
            </w:r>
            <w:ins w:id="26" w:author="Windows User" w:date="2017-12-29T16:25:00Z">
              <w:r w:rsidR="00B4550C">
                <w:rPr>
                  <w:rFonts w:ascii="Arial" w:hAnsi="Arial" w:cs="Arial"/>
                </w:rPr>
                <w:t>chất dạng thuốc phiện</w:t>
              </w:r>
            </w:ins>
            <w:del w:id="27" w:author="Windows User" w:date="2017-12-29T16:25:00Z">
              <w:r w:rsidRPr="00E22C82" w:rsidDel="00B4550C">
                <w:rPr>
                  <w:rFonts w:ascii="Arial" w:hAnsi="Arial" w:cs="Arial"/>
                </w:rPr>
                <w:delText>opioid</w:delText>
              </w:r>
            </w:del>
          </w:p>
        </w:tc>
      </w:tr>
      <w:tr w:rsidR="00BE0A80" w:rsidRPr="00E22C82" w14:paraId="25C1D0A5" w14:textId="77777777" w:rsidTr="005075B6">
        <w:trPr>
          <w:trHeight w:val="20"/>
        </w:trPr>
        <w:tc>
          <w:tcPr>
            <w:tcW w:w="959" w:type="dxa"/>
          </w:tcPr>
          <w:p w14:paraId="5BED6AA0"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PE</w:t>
            </w:r>
          </w:p>
        </w:tc>
        <w:tc>
          <w:tcPr>
            <w:tcW w:w="4129" w:type="dxa"/>
          </w:tcPr>
          <w:p w14:paraId="3E206686"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Peer Educators</w:t>
            </w:r>
          </w:p>
        </w:tc>
        <w:tc>
          <w:tcPr>
            <w:tcW w:w="5368" w:type="dxa"/>
          </w:tcPr>
          <w:p w14:paraId="7C09F9D1" w14:textId="77777777" w:rsidR="00BE0A80" w:rsidRPr="00E22C82" w:rsidRDefault="00BE0A80" w:rsidP="00E22C82">
            <w:pPr>
              <w:spacing w:line="360" w:lineRule="auto"/>
              <w:rPr>
                <w:rFonts w:ascii="Arial" w:hAnsi="Arial" w:cs="Arial"/>
              </w:rPr>
            </w:pPr>
            <w:r w:rsidRPr="00E22C82">
              <w:rPr>
                <w:rFonts w:ascii="Arial" w:hAnsi="Arial" w:cs="Arial"/>
              </w:rPr>
              <w:t>Giáo dục</w:t>
            </w:r>
            <w:r w:rsidR="005075B6" w:rsidRPr="00E22C82">
              <w:rPr>
                <w:rFonts w:ascii="Arial" w:hAnsi="Arial" w:cs="Arial"/>
              </w:rPr>
              <w:t xml:space="preserve"> viên</w:t>
            </w:r>
            <w:r w:rsidRPr="00E22C82">
              <w:rPr>
                <w:rFonts w:ascii="Arial" w:hAnsi="Arial" w:cs="Arial"/>
              </w:rPr>
              <w:t xml:space="preserve"> đồng đẳng</w:t>
            </w:r>
          </w:p>
        </w:tc>
      </w:tr>
      <w:tr w:rsidR="00BE0A80" w:rsidRPr="00E22C82" w14:paraId="47A99FFB" w14:textId="77777777" w:rsidTr="005075B6">
        <w:trPr>
          <w:trHeight w:val="20"/>
        </w:trPr>
        <w:tc>
          <w:tcPr>
            <w:tcW w:w="959" w:type="dxa"/>
          </w:tcPr>
          <w:p w14:paraId="176E1E63"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PLHIV</w:t>
            </w:r>
          </w:p>
        </w:tc>
        <w:tc>
          <w:tcPr>
            <w:tcW w:w="4129" w:type="dxa"/>
          </w:tcPr>
          <w:p w14:paraId="76908AA3"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People Living with HIV</w:t>
            </w:r>
          </w:p>
        </w:tc>
        <w:tc>
          <w:tcPr>
            <w:tcW w:w="5368" w:type="dxa"/>
          </w:tcPr>
          <w:p w14:paraId="222384C8" w14:textId="77777777" w:rsidR="00BE0A80" w:rsidRPr="00E22C82" w:rsidRDefault="00BE0A80" w:rsidP="00E22C82">
            <w:pPr>
              <w:spacing w:line="360" w:lineRule="auto"/>
              <w:rPr>
                <w:rFonts w:ascii="Arial" w:hAnsi="Arial" w:cs="Arial"/>
              </w:rPr>
            </w:pPr>
            <w:r w:rsidRPr="00E22C82">
              <w:rPr>
                <w:rFonts w:ascii="Arial" w:hAnsi="Arial" w:cs="Arial"/>
              </w:rPr>
              <w:t>Những người sống với HIV</w:t>
            </w:r>
          </w:p>
        </w:tc>
      </w:tr>
      <w:tr w:rsidR="00BE0A80" w:rsidRPr="00E22C82" w14:paraId="193C09B8" w14:textId="77777777" w:rsidTr="005075B6">
        <w:trPr>
          <w:trHeight w:val="20"/>
        </w:trPr>
        <w:tc>
          <w:tcPr>
            <w:tcW w:w="959" w:type="dxa"/>
          </w:tcPr>
          <w:p w14:paraId="516B4A48"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PMTCT</w:t>
            </w:r>
          </w:p>
        </w:tc>
        <w:tc>
          <w:tcPr>
            <w:tcW w:w="4129" w:type="dxa"/>
          </w:tcPr>
          <w:p w14:paraId="1C0D8DCA"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Prevention of Mother to Child Transmission</w:t>
            </w:r>
          </w:p>
        </w:tc>
        <w:tc>
          <w:tcPr>
            <w:tcW w:w="5368" w:type="dxa"/>
          </w:tcPr>
          <w:p w14:paraId="4F054BDC" w14:textId="77777777" w:rsidR="00BE0A80" w:rsidRPr="00E22C82" w:rsidRDefault="00BE0A80" w:rsidP="00E22C82">
            <w:pPr>
              <w:spacing w:line="360" w:lineRule="auto"/>
              <w:rPr>
                <w:rFonts w:ascii="Arial" w:hAnsi="Arial" w:cs="Arial"/>
              </w:rPr>
            </w:pPr>
            <w:r w:rsidRPr="00E22C82">
              <w:rPr>
                <w:rFonts w:ascii="Arial" w:hAnsi="Arial" w:cs="Arial"/>
              </w:rPr>
              <w:t xml:space="preserve">Dự phòng lây truyền mẹ </w:t>
            </w:r>
            <w:ins w:id="28" w:author="Windows User" w:date="2017-12-29T16:25:00Z">
              <w:r w:rsidR="00B4550C">
                <w:rPr>
                  <w:rFonts w:ascii="Arial" w:hAnsi="Arial" w:cs="Arial"/>
                </w:rPr>
                <w:t>sang</w:t>
              </w:r>
            </w:ins>
            <w:del w:id="29" w:author="Windows User" w:date="2017-12-29T16:25:00Z">
              <w:r w:rsidR="005075B6" w:rsidRPr="00E22C82" w:rsidDel="00B4550C">
                <w:rPr>
                  <w:rFonts w:ascii="Arial" w:hAnsi="Arial" w:cs="Arial"/>
                </w:rPr>
                <w:delText>-</w:delText>
              </w:r>
            </w:del>
            <w:r w:rsidR="005075B6" w:rsidRPr="00E22C82">
              <w:rPr>
                <w:rFonts w:ascii="Arial" w:hAnsi="Arial" w:cs="Arial"/>
              </w:rPr>
              <w:t xml:space="preserve"> </w:t>
            </w:r>
            <w:r w:rsidRPr="00E22C82">
              <w:rPr>
                <w:rFonts w:ascii="Arial" w:hAnsi="Arial" w:cs="Arial"/>
              </w:rPr>
              <w:t>con</w:t>
            </w:r>
          </w:p>
        </w:tc>
      </w:tr>
      <w:tr w:rsidR="00BE0A80" w:rsidRPr="00E22C82" w14:paraId="37ED5E36" w14:textId="77777777" w:rsidTr="005075B6">
        <w:trPr>
          <w:trHeight w:val="20"/>
        </w:trPr>
        <w:tc>
          <w:tcPr>
            <w:tcW w:w="959" w:type="dxa"/>
          </w:tcPr>
          <w:p w14:paraId="2F4DA6AB"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PSM</w:t>
            </w:r>
          </w:p>
        </w:tc>
        <w:tc>
          <w:tcPr>
            <w:tcW w:w="4129" w:type="dxa"/>
          </w:tcPr>
          <w:p w14:paraId="50FFCB42"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Procurement and Supply Management</w:t>
            </w:r>
          </w:p>
        </w:tc>
        <w:tc>
          <w:tcPr>
            <w:tcW w:w="5368" w:type="dxa"/>
          </w:tcPr>
          <w:p w14:paraId="0025745A" w14:textId="77777777" w:rsidR="00BE0A80" w:rsidRPr="00E22C82" w:rsidRDefault="005075B6" w:rsidP="00E22C82">
            <w:pPr>
              <w:spacing w:line="360" w:lineRule="auto"/>
              <w:rPr>
                <w:rFonts w:ascii="Arial" w:hAnsi="Arial" w:cs="Arial"/>
              </w:rPr>
            </w:pPr>
            <w:r w:rsidRPr="00E22C82">
              <w:rPr>
                <w:rFonts w:ascii="Arial" w:hAnsi="Arial" w:cs="Arial"/>
              </w:rPr>
              <w:t xml:space="preserve">Quản lý việc cung cấp </w:t>
            </w:r>
            <w:r w:rsidR="00BE0A80" w:rsidRPr="00E22C82">
              <w:rPr>
                <w:rFonts w:ascii="Arial" w:hAnsi="Arial" w:cs="Arial"/>
              </w:rPr>
              <w:t>và</w:t>
            </w:r>
            <w:r w:rsidRPr="00E22C82">
              <w:rPr>
                <w:rFonts w:ascii="Arial" w:hAnsi="Arial" w:cs="Arial"/>
              </w:rPr>
              <w:t xml:space="preserve"> mua sắm</w:t>
            </w:r>
            <w:r w:rsidR="00BE0A80" w:rsidRPr="00E22C82">
              <w:rPr>
                <w:rFonts w:ascii="Arial" w:hAnsi="Arial" w:cs="Arial"/>
              </w:rPr>
              <w:t xml:space="preserve"> </w:t>
            </w:r>
          </w:p>
        </w:tc>
      </w:tr>
      <w:tr w:rsidR="00BE0A80" w:rsidRPr="00E22C82" w14:paraId="2E73E113" w14:textId="77777777" w:rsidTr="005075B6">
        <w:trPr>
          <w:trHeight w:val="20"/>
        </w:trPr>
        <w:tc>
          <w:tcPr>
            <w:tcW w:w="959" w:type="dxa"/>
          </w:tcPr>
          <w:p w14:paraId="28441C54"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PWID</w:t>
            </w:r>
          </w:p>
        </w:tc>
        <w:tc>
          <w:tcPr>
            <w:tcW w:w="4129" w:type="dxa"/>
          </w:tcPr>
          <w:p w14:paraId="57FF9B28"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People Who Inject Drugs</w:t>
            </w:r>
          </w:p>
        </w:tc>
        <w:tc>
          <w:tcPr>
            <w:tcW w:w="5368" w:type="dxa"/>
          </w:tcPr>
          <w:p w14:paraId="03F022CE" w14:textId="77777777" w:rsidR="00BE0A80" w:rsidRPr="00E22C82" w:rsidRDefault="00BE0A80" w:rsidP="00E22C82">
            <w:pPr>
              <w:spacing w:line="360" w:lineRule="auto"/>
              <w:rPr>
                <w:rFonts w:ascii="Arial" w:hAnsi="Arial" w:cs="Arial"/>
              </w:rPr>
            </w:pPr>
            <w:r w:rsidRPr="00E22C82">
              <w:rPr>
                <w:rFonts w:ascii="Arial" w:hAnsi="Arial" w:cs="Arial"/>
              </w:rPr>
              <w:t xml:space="preserve">Những người </w:t>
            </w:r>
            <w:ins w:id="30" w:author="Windows User" w:date="2017-12-29T16:26:00Z">
              <w:r w:rsidR="00B4550C">
                <w:rPr>
                  <w:rFonts w:ascii="Arial" w:hAnsi="Arial" w:cs="Arial"/>
                </w:rPr>
                <w:t>tiêm</w:t>
              </w:r>
            </w:ins>
            <w:del w:id="31" w:author="Windows User" w:date="2017-12-29T16:26:00Z">
              <w:r w:rsidR="005075B6" w:rsidRPr="00E22C82" w:rsidDel="00B4550C">
                <w:rPr>
                  <w:rFonts w:ascii="Arial" w:hAnsi="Arial" w:cs="Arial"/>
                </w:rPr>
                <w:delText>ngh</w:delText>
              </w:r>
            </w:del>
            <w:del w:id="32" w:author="Windows User" w:date="2017-12-29T16:25:00Z">
              <w:r w:rsidR="005075B6" w:rsidRPr="00E22C82" w:rsidDel="00B4550C">
                <w:rPr>
                  <w:rFonts w:ascii="Arial" w:hAnsi="Arial" w:cs="Arial"/>
                </w:rPr>
                <w:delText>iện</w:delText>
              </w:r>
            </w:del>
            <w:r w:rsidR="005075B6" w:rsidRPr="00E22C82">
              <w:rPr>
                <w:rFonts w:ascii="Arial" w:hAnsi="Arial" w:cs="Arial"/>
              </w:rPr>
              <w:t xml:space="preserve"> chích ma túy</w:t>
            </w:r>
          </w:p>
        </w:tc>
      </w:tr>
      <w:tr w:rsidR="00BE0A80" w:rsidRPr="00E22C82" w14:paraId="00CE3AAA" w14:textId="77777777" w:rsidTr="005075B6">
        <w:trPr>
          <w:trHeight w:val="20"/>
        </w:trPr>
        <w:tc>
          <w:tcPr>
            <w:tcW w:w="959" w:type="dxa"/>
          </w:tcPr>
          <w:p w14:paraId="2E8E5E22" w14:textId="77777777" w:rsidR="00BE0A80" w:rsidRPr="00E22C82" w:rsidRDefault="00BE0A80" w:rsidP="00E22C82">
            <w:pPr>
              <w:tabs>
                <w:tab w:val="right" w:pos="1769"/>
              </w:tabs>
              <w:spacing w:after="0" w:line="360" w:lineRule="auto"/>
              <w:rPr>
                <w:rFonts w:ascii="Arial" w:hAnsi="Arial" w:cs="Arial"/>
                <w:sz w:val="18"/>
                <w:szCs w:val="18"/>
              </w:rPr>
            </w:pPr>
            <w:r w:rsidRPr="00E22C82">
              <w:rPr>
                <w:rFonts w:ascii="Arial" w:hAnsi="Arial" w:cs="Arial"/>
                <w:sz w:val="18"/>
                <w:szCs w:val="18"/>
              </w:rPr>
              <w:t>QI</w:t>
            </w:r>
          </w:p>
        </w:tc>
        <w:tc>
          <w:tcPr>
            <w:tcW w:w="4129" w:type="dxa"/>
          </w:tcPr>
          <w:p w14:paraId="26BE1C17"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Quality Improvement</w:t>
            </w:r>
          </w:p>
        </w:tc>
        <w:tc>
          <w:tcPr>
            <w:tcW w:w="5368" w:type="dxa"/>
          </w:tcPr>
          <w:p w14:paraId="66485ABF" w14:textId="77777777" w:rsidR="00BE0A80" w:rsidRPr="00E22C82" w:rsidRDefault="00BE0A80" w:rsidP="00E22C82">
            <w:pPr>
              <w:spacing w:line="360" w:lineRule="auto"/>
              <w:rPr>
                <w:rFonts w:ascii="Arial" w:hAnsi="Arial" w:cs="Arial"/>
              </w:rPr>
            </w:pPr>
            <w:r w:rsidRPr="00E22C82">
              <w:rPr>
                <w:rFonts w:ascii="Arial" w:hAnsi="Arial" w:cs="Arial"/>
              </w:rPr>
              <w:t>Cả</w:t>
            </w:r>
            <w:r w:rsidR="005075B6" w:rsidRPr="00E22C82">
              <w:rPr>
                <w:rFonts w:ascii="Arial" w:hAnsi="Arial" w:cs="Arial"/>
              </w:rPr>
              <w:t>i t</w:t>
            </w:r>
            <w:ins w:id="33" w:author="Windows User" w:date="2017-12-29T16:26:00Z">
              <w:r w:rsidR="00B4550C">
                <w:rPr>
                  <w:rFonts w:ascii="Arial" w:hAnsi="Arial" w:cs="Arial"/>
                </w:rPr>
                <w:t>hiện</w:t>
              </w:r>
            </w:ins>
            <w:del w:id="34" w:author="Windows User" w:date="2017-12-29T16:26:00Z">
              <w:r w:rsidR="005075B6" w:rsidRPr="00E22C82" w:rsidDel="00B4550C">
                <w:rPr>
                  <w:rFonts w:ascii="Arial" w:hAnsi="Arial" w:cs="Arial"/>
                </w:rPr>
                <w:delText>iến</w:delText>
              </w:r>
            </w:del>
            <w:r w:rsidRPr="00E22C82">
              <w:rPr>
                <w:rFonts w:ascii="Arial" w:hAnsi="Arial" w:cs="Arial"/>
              </w:rPr>
              <w:t xml:space="preserve"> chất lượng</w:t>
            </w:r>
          </w:p>
        </w:tc>
      </w:tr>
      <w:tr w:rsidR="00BE0A80" w:rsidRPr="00E22C82" w14:paraId="07706240" w14:textId="77777777" w:rsidTr="005075B6">
        <w:trPr>
          <w:trHeight w:val="20"/>
        </w:trPr>
        <w:tc>
          <w:tcPr>
            <w:tcW w:w="959" w:type="dxa"/>
          </w:tcPr>
          <w:p w14:paraId="02AD471B" w14:textId="77777777" w:rsidR="00BE0A80" w:rsidRPr="00E22C82" w:rsidRDefault="00BE0A80" w:rsidP="00E22C82">
            <w:pPr>
              <w:tabs>
                <w:tab w:val="right" w:pos="1769"/>
              </w:tabs>
              <w:spacing w:after="0" w:line="360" w:lineRule="auto"/>
              <w:rPr>
                <w:rFonts w:ascii="Arial" w:hAnsi="Arial" w:cs="Arial"/>
                <w:sz w:val="18"/>
                <w:szCs w:val="18"/>
              </w:rPr>
            </w:pPr>
            <w:r w:rsidRPr="00E22C82">
              <w:rPr>
                <w:rFonts w:ascii="Arial" w:hAnsi="Arial" w:cs="Arial"/>
                <w:sz w:val="18"/>
                <w:szCs w:val="18"/>
              </w:rPr>
              <w:t>SRH</w:t>
            </w:r>
          </w:p>
        </w:tc>
        <w:tc>
          <w:tcPr>
            <w:tcW w:w="4129" w:type="dxa"/>
          </w:tcPr>
          <w:p w14:paraId="4C8D84E4"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 xml:space="preserve">Sexual Reproductive Health </w:t>
            </w:r>
          </w:p>
        </w:tc>
        <w:tc>
          <w:tcPr>
            <w:tcW w:w="5368" w:type="dxa"/>
          </w:tcPr>
          <w:p w14:paraId="6C2FF900" w14:textId="77777777" w:rsidR="00BE0A80" w:rsidRPr="00E22C82" w:rsidRDefault="00BE0A80" w:rsidP="00E22C82">
            <w:pPr>
              <w:spacing w:line="360" w:lineRule="auto"/>
              <w:rPr>
                <w:rFonts w:ascii="Arial" w:hAnsi="Arial" w:cs="Arial"/>
              </w:rPr>
            </w:pPr>
            <w:r w:rsidRPr="00E22C82">
              <w:rPr>
                <w:rFonts w:ascii="Arial" w:hAnsi="Arial" w:cs="Arial"/>
              </w:rPr>
              <w:t xml:space="preserve">Sức khoẻ Sinh sản </w:t>
            </w:r>
            <w:r w:rsidR="005075B6" w:rsidRPr="00E22C82">
              <w:rPr>
                <w:rFonts w:ascii="Arial" w:hAnsi="Arial" w:cs="Arial"/>
              </w:rPr>
              <w:t xml:space="preserve">- </w:t>
            </w:r>
            <w:r w:rsidRPr="00E22C82">
              <w:rPr>
                <w:rFonts w:ascii="Arial" w:hAnsi="Arial" w:cs="Arial"/>
              </w:rPr>
              <w:t>Tình dục</w:t>
            </w:r>
          </w:p>
        </w:tc>
      </w:tr>
      <w:tr w:rsidR="00BE0A80" w:rsidRPr="00E22C82" w14:paraId="0C7571F2" w14:textId="77777777" w:rsidTr="005075B6">
        <w:trPr>
          <w:trHeight w:val="20"/>
        </w:trPr>
        <w:tc>
          <w:tcPr>
            <w:tcW w:w="959" w:type="dxa"/>
          </w:tcPr>
          <w:p w14:paraId="7D75DE6E" w14:textId="77777777" w:rsidR="00BE0A80" w:rsidRPr="00E22C82" w:rsidRDefault="00BE0A80" w:rsidP="00E22C82">
            <w:pPr>
              <w:tabs>
                <w:tab w:val="right" w:pos="1769"/>
              </w:tabs>
              <w:spacing w:after="0" w:line="360" w:lineRule="auto"/>
              <w:rPr>
                <w:rFonts w:ascii="Arial" w:hAnsi="Arial" w:cs="Arial"/>
                <w:sz w:val="18"/>
                <w:szCs w:val="18"/>
              </w:rPr>
            </w:pPr>
            <w:r w:rsidRPr="00E22C82">
              <w:rPr>
                <w:rFonts w:ascii="Arial" w:hAnsi="Arial" w:cs="Arial"/>
                <w:sz w:val="18"/>
                <w:szCs w:val="18"/>
              </w:rPr>
              <w:t>STI</w:t>
            </w:r>
          </w:p>
        </w:tc>
        <w:tc>
          <w:tcPr>
            <w:tcW w:w="4129" w:type="dxa"/>
          </w:tcPr>
          <w:p w14:paraId="2DE3101B"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Sexually Transmitted Infections</w:t>
            </w:r>
          </w:p>
        </w:tc>
        <w:tc>
          <w:tcPr>
            <w:tcW w:w="5368" w:type="dxa"/>
          </w:tcPr>
          <w:p w14:paraId="7AEDB63E" w14:textId="77777777" w:rsidR="00BE0A80" w:rsidRPr="00E22C82" w:rsidRDefault="00BE0A80" w:rsidP="00E22C82">
            <w:pPr>
              <w:spacing w:line="360" w:lineRule="auto"/>
              <w:rPr>
                <w:rFonts w:ascii="Arial" w:hAnsi="Arial" w:cs="Arial"/>
              </w:rPr>
            </w:pPr>
            <w:r w:rsidRPr="00E22C82">
              <w:rPr>
                <w:rFonts w:ascii="Arial" w:hAnsi="Arial" w:cs="Arial"/>
              </w:rPr>
              <w:t>Bệnh lây truyền qua đường tình dục</w:t>
            </w:r>
          </w:p>
        </w:tc>
      </w:tr>
      <w:tr w:rsidR="00BE0A80" w:rsidRPr="00E22C82" w14:paraId="2371BF58" w14:textId="77777777" w:rsidTr="005075B6">
        <w:trPr>
          <w:trHeight w:val="20"/>
        </w:trPr>
        <w:tc>
          <w:tcPr>
            <w:tcW w:w="959" w:type="dxa"/>
          </w:tcPr>
          <w:p w14:paraId="10A1097D" w14:textId="77777777" w:rsidR="00BE0A80" w:rsidRPr="00E22C82" w:rsidRDefault="00BE0A80" w:rsidP="00E22C82">
            <w:pPr>
              <w:tabs>
                <w:tab w:val="right" w:pos="1769"/>
              </w:tabs>
              <w:spacing w:after="0" w:line="360" w:lineRule="auto"/>
              <w:rPr>
                <w:rFonts w:ascii="Arial" w:hAnsi="Arial" w:cs="Arial"/>
                <w:sz w:val="18"/>
                <w:szCs w:val="18"/>
              </w:rPr>
            </w:pPr>
            <w:r w:rsidRPr="00E22C82">
              <w:rPr>
                <w:rFonts w:ascii="Arial" w:hAnsi="Arial" w:cs="Arial"/>
                <w:sz w:val="18"/>
                <w:szCs w:val="18"/>
              </w:rPr>
              <w:t>TB</w:t>
            </w:r>
          </w:p>
        </w:tc>
        <w:tc>
          <w:tcPr>
            <w:tcW w:w="4129" w:type="dxa"/>
          </w:tcPr>
          <w:p w14:paraId="0CF5B936"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Tuberculosis</w:t>
            </w:r>
          </w:p>
        </w:tc>
        <w:tc>
          <w:tcPr>
            <w:tcW w:w="5368" w:type="dxa"/>
          </w:tcPr>
          <w:p w14:paraId="49CEF3F4" w14:textId="77777777" w:rsidR="00BE0A80" w:rsidRPr="00E22C82" w:rsidRDefault="00BE0A80" w:rsidP="00E22C82">
            <w:pPr>
              <w:spacing w:line="360" w:lineRule="auto"/>
              <w:rPr>
                <w:rFonts w:ascii="Arial" w:hAnsi="Arial" w:cs="Arial"/>
              </w:rPr>
            </w:pPr>
            <w:r w:rsidRPr="00E22C82">
              <w:rPr>
                <w:rFonts w:ascii="Arial" w:hAnsi="Arial" w:cs="Arial"/>
              </w:rPr>
              <w:t>Bệnh lao</w:t>
            </w:r>
          </w:p>
        </w:tc>
      </w:tr>
      <w:tr w:rsidR="00BE0A80" w:rsidRPr="00E22C82" w14:paraId="0DAA5462" w14:textId="77777777" w:rsidTr="005075B6">
        <w:trPr>
          <w:trHeight w:val="20"/>
        </w:trPr>
        <w:tc>
          <w:tcPr>
            <w:tcW w:w="959" w:type="dxa"/>
          </w:tcPr>
          <w:p w14:paraId="5DC6556E"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UIC</w:t>
            </w:r>
          </w:p>
        </w:tc>
        <w:tc>
          <w:tcPr>
            <w:tcW w:w="4129" w:type="dxa"/>
          </w:tcPr>
          <w:p w14:paraId="1CC83B39"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Unique Identifying Code</w:t>
            </w:r>
          </w:p>
        </w:tc>
        <w:tc>
          <w:tcPr>
            <w:tcW w:w="5368" w:type="dxa"/>
          </w:tcPr>
          <w:p w14:paraId="4894C084" w14:textId="77777777" w:rsidR="00BE0A80" w:rsidRPr="00E22C82" w:rsidRDefault="00BE0A80" w:rsidP="00E22C82">
            <w:pPr>
              <w:spacing w:line="360" w:lineRule="auto"/>
              <w:rPr>
                <w:rFonts w:ascii="Arial" w:hAnsi="Arial" w:cs="Arial"/>
              </w:rPr>
            </w:pPr>
            <w:r w:rsidRPr="00E22C82">
              <w:rPr>
                <w:rFonts w:ascii="Arial" w:hAnsi="Arial" w:cs="Arial"/>
              </w:rPr>
              <w:t>Mã nhận dạng duy nhất</w:t>
            </w:r>
          </w:p>
        </w:tc>
      </w:tr>
      <w:tr w:rsidR="00BE0A80" w:rsidRPr="00E22C82" w14:paraId="5A303B60" w14:textId="77777777" w:rsidTr="005075B6">
        <w:trPr>
          <w:trHeight w:val="20"/>
        </w:trPr>
        <w:tc>
          <w:tcPr>
            <w:tcW w:w="959" w:type="dxa"/>
          </w:tcPr>
          <w:p w14:paraId="5A73F191"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UNAIDS</w:t>
            </w:r>
          </w:p>
        </w:tc>
        <w:tc>
          <w:tcPr>
            <w:tcW w:w="4129" w:type="dxa"/>
          </w:tcPr>
          <w:p w14:paraId="2D0729D5"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Joint United Nations Programme on HIV/AIDS</w:t>
            </w:r>
          </w:p>
        </w:tc>
        <w:tc>
          <w:tcPr>
            <w:tcW w:w="5368" w:type="dxa"/>
          </w:tcPr>
          <w:p w14:paraId="06DCA846" w14:textId="77777777" w:rsidR="00BE0A80" w:rsidRPr="00E22C82" w:rsidRDefault="00BE0A80" w:rsidP="00E22C82">
            <w:pPr>
              <w:spacing w:line="360" w:lineRule="auto"/>
              <w:rPr>
                <w:rFonts w:ascii="Arial" w:hAnsi="Arial" w:cs="Arial"/>
              </w:rPr>
            </w:pPr>
            <w:r w:rsidRPr="00E22C82">
              <w:rPr>
                <w:rFonts w:ascii="Arial" w:hAnsi="Arial" w:cs="Arial"/>
              </w:rPr>
              <w:t>Chương trình phối hợp của LHQ về HIV/AIDS</w:t>
            </w:r>
          </w:p>
        </w:tc>
      </w:tr>
      <w:tr w:rsidR="00BE0A80" w:rsidRPr="00E22C82" w14:paraId="5453DF5B" w14:textId="77777777" w:rsidTr="005075B6">
        <w:trPr>
          <w:trHeight w:val="20"/>
        </w:trPr>
        <w:tc>
          <w:tcPr>
            <w:tcW w:w="959" w:type="dxa"/>
          </w:tcPr>
          <w:p w14:paraId="0762C9B0"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UNODC</w:t>
            </w:r>
          </w:p>
        </w:tc>
        <w:tc>
          <w:tcPr>
            <w:tcW w:w="4129" w:type="dxa"/>
          </w:tcPr>
          <w:p w14:paraId="73E0296B"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United Nations Office on Drugs and Crime</w:t>
            </w:r>
          </w:p>
        </w:tc>
        <w:tc>
          <w:tcPr>
            <w:tcW w:w="5368" w:type="dxa"/>
          </w:tcPr>
          <w:p w14:paraId="79A1EED2" w14:textId="77777777" w:rsidR="00BE0A80" w:rsidRPr="00E22C82" w:rsidRDefault="00BE0A80" w:rsidP="00E22C82">
            <w:pPr>
              <w:spacing w:line="360" w:lineRule="auto"/>
              <w:rPr>
                <w:rFonts w:ascii="Arial" w:hAnsi="Arial" w:cs="Arial"/>
              </w:rPr>
            </w:pPr>
            <w:r w:rsidRPr="00E22C82">
              <w:rPr>
                <w:rFonts w:ascii="Arial" w:hAnsi="Arial" w:cs="Arial"/>
              </w:rPr>
              <w:t>Văn phòng Liên Hiệp Quốc về Phòng chống Ma tuý và Tội phạm</w:t>
            </w:r>
          </w:p>
        </w:tc>
      </w:tr>
      <w:tr w:rsidR="00BE0A80" w:rsidRPr="00E22C82" w14:paraId="64F1153B" w14:textId="77777777" w:rsidTr="005075B6">
        <w:trPr>
          <w:trHeight w:val="20"/>
        </w:trPr>
        <w:tc>
          <w:tcPr>
            <w:tcW w:w="959" w:type="dxa"/>
          </w:tcPr>
          <w:p w14:paraId="30AC83A5"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WHO</w:t>
            </w:r>
          </w:p>
        </w:tc>
        <w:tc>
          <w:tcPr>
            <w:tcW w:w="4129" w:type="dxa"/>
          </w:tcPr>
          <w:p w14:paraId="654325C2"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World Health Organisation</w:t>
            </w:r>
          </w:p>
        </w:tc>
        <w:tc>
          <w:tcPr>
            <w:tcW w:w="5368" w:type="dxa"/>
          </w:tcPr>
          <w:p w14:paraId="5C0C74FE" w14:textId="77777777" w:rsidR="00BE0A80" w:rsidRPr="00E22C82" w:rsidRDefault="00BE0A80" w:rsidP="00E22C82">
            <w:pPr>
              <w:spacing w:line="360" w:lineRule="auto"/>
              <w:rPr>
                <w:rFonts w:ascii="Arial" w:hAnsi="Arial" w:cs="Arial"/>
              </w:rPr>
            </w:pPr>
            <w:r w:rsidRPr="00E22C82">
              <w:rPr>
                <w:rFonts w:ascii="Arial" w:hAnsi="Arial" w:cs="Arial"/>
              </w:rPr>
              <w:t>Tổ chức Y tế Thế giới</w:t>
            </w:r>
          </w:p>
        </w:tc>
      </w:tr>
      <w:tr w:rsidR="00BE0A80" w:rsidRPr="00E22C82" w14:paraId="059E6B6F" w14:textId="77777777" w:rsidTr="005075B6">
        <w:trPr>
          <w:trHeight w:val="20"/>
        </w:trPr>
        <w:tc>
          <w:tcPr>
            <w:tcW w:w="959" w:type="dxa"/>
          </w:tcPr>
          <w:p w14:paraId="0FC853ED"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WID</w:t>
            </w:r>
          </w:p>
        </w:tc>
        <w:tc>
          <w:tcPr>
            <w:tcW w:w="4129" w:type="dxa"/>
          </w:tcPr>
          <w:p w14:paraId="13485642" w14:textId="77777777" w:rsidR="00BE0A80" w:rsidRPr="00E22C82" w:rsidRDefault="00BE0A80" w:rsidP="00E22C82">
            <w:pPr>
              <w:spacing w:after="0" w:line="360" w:lineRule="auto"/>
              <w:rPr>
                <w:rFonts w:ascii="Arial" w:hAnsi="Arial" w:cs="Arial"/>
                <w:sz w:val="18"/>
                <w:szCs w:val="18"/>
              </w:rPr>
            </w:pPr>
            <w:r w:rsidRPr="00E22C82">
              <w:rPr>
                <w:rFonts w:ascii="Arial" w:hAnsi="Arial" w:cs="Arial"/>
                <w:sz w:val="18"/>
                <w:szCs w:val="18"/>
              </w:rPr>
              <w:t xml:space="preserve">Women Who Inject Drugs </w:t>
            </w:r>
          </w:p>
        </w:tc>
        <w:tc>
          <w:tcPr>
            <w:tcW w:w="5368" w:type="dxa"/>
          </w:tcPr>
          <w:p w14:paraId="5921ED6E" w14:textId="77777777" w:rsidR="00BE0A80" w:rsidRPr="00E22C82" w:rsidRDefault="00BE0A80" w:rsidP="00E22C82">
            <w:pPr>
              <w:spacing w:line="360" w:lineRule="auto"/>
              <w:rPr>
                <w:rFonts w:ascii="Arial" w:hAnsi="Arial" w:cs="Arial"/>
              </w:rPr>
            </w:pPr>
            <w:r w:rsidRPr="00E22C82">
              <w:rPr>
                <w:rFonts w:ascii="Arial" w:hAnsi="Arial" w:cs="Arial"/>
              </w:rPr>
              <w:t xml:space="preserve">Phụ nữ </w:t>
            </w:r>
            <w:ins w:id="35" w:author="Windows User" w:date="2017-12-29T16:26:00Z">
              <w:r w:rsidR="00B4550C">
                <w:rPr>
                  <w:rFonts w:ascii="Arial" w:hAnsi="Arial" w:cs="Arial"/>
                </w:rPr>
                <w:t>tiêm</w:t>
              </w:r>
            </w:ins>
            <w:del w:id="36" w:author="Windows User" w:date="2017-12-29T16:26:00Z">
              <w:r w:rsidR="005075B6" w:rsidRPr="00E22C82" w:rsidDel="00B4550C">
                <w:rPr>
                  <w:rFonts w:ascii="Arial" w:hAnsi="Arial" w:cs="Arial"/>
                </w:rPr>
                <w:delText>nghiện</w:delText>
              </w:r>
            </w:del>
            <w:r w:rsidR="005075B6" w:rsidRPr="00E22C82">
              <w:rPr>
                <w:rFonts w:ascii="Arial" w:hAnsi="Arial" w:cs="Arial"/>
              </w:rPr>
              <w:t xml:space="preserve"> chích ma túy</w:t>
            </w:r>
          </w:p>
        </w:tc>
      </w:tr>
    </w:tbl>
    <w:p w14:paraId="298C25F7" w14:textId="77777777" w:rsidR="00902C86" w:rsidRPr="00E22C82" w:rsidRDefault="00902C86" w:rsidP="00E22C82">
      <w:pPr>
        <w:spacing w:line="360" w:lineRule="auto"/>
        <w:rPr>
          <w:rFonts w:ascii="Arial" w:hAnsi="Arial" w:cs="Arial"/>
          <w:b/>
          <w:color w:val="4A66AC"/>
        </w:rPr>
      </w:pPr>
    </w:p>
    <w:p w14:paraId="009947C1" w14:textId="77777777" w:rsidR="00902C86" w:rsidRPr="00E22C82" w:rsidRDefault="00902C86" w:rsidP="00E22C82">
      <w:pPr>
        <w:spacing w:after="200" w:line="360" w:lineRule="auto"/>
        <w:rPr>
          <w:rFonts w:ascii="Arial" w:hAnsi="Arial" w:cs="Arial"/>
          <w:b/>
          <w:color w:val="4A66AC"/>
        </w:rPr>
      </w:pPr>
      <w:r w:rsidRPr="00E22C82">
        <w:rPr>
          <w:rFonts w:ascii="Arial" w:hAnsi="Arial" w:cs="Arial"/>
          <w:b/>
          <w:color w:val="4A66AC"/>
        </w:rPr>
        <w:br w:type="page"/>
      </w:r>
    </w:p>
    <w:p w14:paraId="1362747C" w14:textId="77777777" w:rsidR="00902C86" w:rsidRPr="00E22C82" w:rsidRDefault="00B76761" w:rsidP="00E22C82">
      <w:pPr>
        <w:pStyle w:val="Heading1"/>
        <w:spacing w:line="360" w:lineRule="auto"/>
        <w:rPr>
          <w:rFonts w:ascii="Arial" w:hAnsi="Arial" w:cs="Arial"/>
        </w:rPr>
      </w:pPr>
      <w:bookmarkStart w:id="37" w:name="_Toc499053278"/>
      <w:r w:rsidRPr="00E22C82">
        <w:rPr>
          <w:rFonts w:ascii="Arial" w:hAnsi="Arial" w:cs="Arial"/>
        </w:rPr>
        <w:lastRenderedPageBreak/>
        <w:t>PHỤ LỤC</w:t>
      </w:r>
      <w:r w:rsidR="00902C86" w:rsidRPr="00E22C82">
        <w:rPr>
          <w:rFonts w:ascii="Arial" w:hAnsi="Arial" w:cs="Arial"/>
        </w:rPr>
        <w:t xml:space="preserve"> 2: </w:t>
      </w:r>
      <w:r w:rsidRPr="00E22C82">
        <w:rPr>
          <w:rFonts w:ascii="Arial" w:hAnsi="Arial" w:cs="Arial"/>
        </w:rPr>
        <w:t>TÀI LIỆU CHO HỘI THẢO VIÊN –</w:t>
      </w:r>
      <w:r w:rsidR="00902C86" w:rsidRPr="00E22C82">
        <w:rPr>
          <w:rFonts w:ascii="Arial" w:hAnsi="Arial" w:cs="Arial"/>
        </w:rPr>
        <w:t xml:space="preserve"> </w:t>
      </w:r>
      <w:r w:rsidRPr="00E22C82">
        <w:rPr>
          <w:rFonts w:ascii="Arial" w:hAnsi="Arial" w:cs="Arial"/>
        </w:rPr>
        <w:t xml:space="preserve">NGÀY </w:t>
      </w:r>
      <w:r w:rsidR="00902C86" w:rsidRPr="00E22C82">
        <w:rPr>
          <w:rFonts w:ascii="Arial" w:hAnsi="Arial" w:cs="Arial"/>
        </w:rPr>
        <w:t>2</w:t>
      </w:r>
      <w:bookmarkEnd w:id="37"/>
    </w:p>
    <w:p w14:paraId="431B6375" w14:textId="77777777" w:rsidR="00902C86" w:rsidRPr="00E22C82" w:rsidRDefault="00B76761" w:rsidP="00E22C82">
      <w:pPr>
        <w:spacing w:line="360" w:lineRule="auto"/>
        <w:rPr>
          <w:rFonts w:ascii="Arial" w:hAnsi="Arial" w:cs="Arial"/>
          <w:sz w:val="56"/>
          <w:szCs w:val="56"/>
        </w:rPr>
      </w:pPr>
      <w:r w:rsidRPr="00E22C82">
        <w:rPr>
          <w:rFonts w:ascii="Arial" w:hAnsi="Arial" w:cs="Arial"/>
          <w:sz w:val="56"/>
          <w:szCs w:val="56"/>
        </w:rPr>
        <w:t>Nghiên cứu trường hợp:</w:t>
      </w:r>
      <w:r w:rsidR="00902C86" w:rsidRPr="00E22C82">
        <w:rPr>
          <w:rFonts w:ascii="Arial" w:hAnsi="Arial" w:cs="Arial"/>
          <w:sz w:val="56"/>
          <w:szCs w:val="56"/>
        </w:rPr>
        <w:t xml:space="preserve"> Dunialand</w:t>
      </w:r>
    </w:p>
    <w:p w14:paraId="0CC35D81" w14:textId="77777777" w:rsidR="00902C86" w:rsidRPr="00E22C82" w:rsidRDefault="00B76761" w:rsidP="00E22C82">
      <w:pPr>
        <w:spacing w:line="360" w:lineRule="auto"/>
        <w:rPr>
          <w:rFonts w:ascii="Arial" w:hAnsi="Arial" w:cs="Arial"/>
          <w:color w:val="0070C0"/>
          <w:sz w:val="32"/>
          <w:szCs w:val="32"/>
        </w:rPr>
      </w:pPr>
      <w:r w:rsidRPr="00E22C82">
        <w:rPr>
          <w:rFonts w:ascii="Arial" w:hAnsi="Arial" w:cs="Arial"/>
          <w:color w:val="0070C0"/>
          <w:sz w:val="32"/>
          <w:szCs w:val="32"/>
        </w:rPr>
        <w:t>Thông tin</w:t>
      </w:r>
    </w:p>
    <w:p w14:paraId="3DE6DF80" w14:textId="77777777" w:rsidR="00BE0A80" w:rsidRPr="00E22C82" w:rsidRDefault="00BE0A80" w:rsidP="00E22C82">
      <w:pPr>
        <w:spacing w:line="360" w:lineRule="auto"/>
        <w:rPr>
          <w:rFonts w:ascii="Arial" w:hAnsi="Arial" w:cs="Arial"/>
        </w:rPr>
      </w:pPr>
      <w:r w:rsidRPr="00E22C82">
        <w:rPr>
          <w:rFonts w:ascii="Arial" w:hAnsi="Arial" w:cs="Arial"/>
        </w:rPr>
        <w:t xml:space="preserve">Dunialand trở thành một nước Cộng hoà Liên bang vào năm 1936 và giành được độc lập vào năm 1945. </w:t>
      </w:r>
      <w:r w:rsidR="00B76761" w:rsidRPr="00E22C82">
        <w:rPr>
          <w:rFonts w:ascii="Arial" w:hAnsi="Arial" w:cs="Arial"/>
        </w:rPr>
        <w:t xml:space="preserve">Dunialand </w:t>
      </w:r>
      <w:r w:rsidRPr="00E22C82">
        <w:rPr>
          <w:rFonts w:ascii="Arial" w:hAnsi="Arial" w:cs="Arial"/>
        </w:rPr>
        <w:t xml:space="preserve">đang </w:t>
      </w:r>
      <w:r w:rsidR="00B76761" w:rsidRPr="00E22C82">
        <w:rPr>
          <w:rFonts w:ascii="Arial" w:hAnsi="Arial" w:cs="Arial"/>
        </w:rPr>
        <w:t xml:space="preserve">trong quá trình </w:t>
      </w:r>
      <w:r w:rsidRPr="00E22C82">
        <w:rPr>
          <w:rFonts w:ascii="Arial" w:hAnsi="Arial" w:cs="Arial"/>
        </w:rPr>
        <w:t>xây dựng lại đất nướ</w:t>
      </w:r>
      <w:r w:rsidR="00B76761" w:rsidRPr="00E22C82">
        <w:rPr>
          <w:rFonts w:ascii="Arial" w:hAnsi="Arial" w:cs="Arial"/>
        </w:rPr>
        <w:t>c</w:t>
      </w:r>
      <w:r w:rsidRPr="00E22C82">
        <w:rPr>
          <w:rFonts w:ascii="Arial" w:hAnsi="Arial" w:cs="Arial"/>
        </w:rPr>
        <w:t xml:space="preserve"> sau khi kết thúc cuộc nội chiến kéo dài 5 năm. Tổng thống Arkei đã tổ chức các cuộc bầu cử vào tháng 9</w:t>
      </w:r>
      <w:r w:rsidR="000C268C" w:rsidRPr="00E22C82">
        <w:rPr>
          <w:rFonts w:ascii="Arial" w:hAnsi="Arial" w:cs="Arial"/>
        </w:rPr>
        <w:t>/2012 và cam kết</w:t>
      </w:r>
      <w:r w:rsidRPr="00E22C82">
        <w:rPr>
          <w:rFonts w:ascii="Arial" w:hAnsi="Arial" w:cs="Arial"/>
        </w:rPr>
        <w:t xml:space="preserve"> sẽ tổ chức các cuộc bầu cử tổng thống vào năm 2017, từ đó đã thúc đẩy một hiến pháp mới kêu gọi bầu cử vào năm 2018. Những lo ngại </w:t>
      </w:r>
      <w:r w:rsidR="000C268C" w:rsidRPr="00E22C82">
        <w:rPr>
          <w:rFonts w:ascii="Arial" w:hAnsi="Arial" w:cs="Arial"/>
        </w:rPr>
        <w:t>hiện đang được quan tâm</w:t>
      </w:r>
      <w:r w:rsidRPr="00E22C82">
        <w:rPr>
          <w:rFonts w:ascii="Arial" w:hAnsi="Arial" w:cs="Arial"/>
        </w:rPr>
        <w:t xml:space="preserve"> bao gồm: </w:t>
      </w:r>
      <w:r w:rsidR="000C268C" w:rsidRPr="00E22C82">
        <w:rPr>
          <w:rFonts w:ascii="Arial" w:hAnsi="Arial" w:cs="Arial"/>
        </w:rPr>
        <w:t>quá trình</w:t>
      </w:r>
      <w:r w:rsidRPr="00E22C82">
        <w:rPr>
          <w:rFonts w:ascii="Arial" w:hAnsi="Arial" w:cs="Arial"/>
        </w:rPr>
        <w:t xml:space="preserve"> dân chủ hóa,</w:t>
      </w:r>
      <w:r w:rsidR="000C268C" w:rsidRPr="00E22C82">
        <w:rPr>
          <w:rFonts w:ascii="Arial" w:hAnsi="Arial" w:cs="Arial"/>
        </w:rPr>
        <w:t xml:space="preserve"> vấn đề</w:t>
      </w:r>
      <w:r w:rsidRPr="00E22C82">
        <w:rPr>
          <w:rFonts w:ascii="Arial" w:hAnsi="Arial" w:cs="Arial"/>
        </w:rPr>
        <w:t xml:space="preserve"> tham nhũng và khủng bố.</w:t>
      </w:r>
    </w:p>
    <w:p w14:paraId="5D190FD5" w14:textId="77777777" w:rsidR="00BE0A80" w:rsidRPr="00E22C82" w:rsidRDefault="00BE0A80" w:rsidP="00E22C82">
      <w:pPr>
        <w:spacing w:line="360" w:lineRule="auto"/>
        <w:rPr>
          <w:rFonts w:ascii="Arial" w:hAnsi="Arial" w:cs="Arial"/>
        </w:rPr>
      </w:pPr>
      <w:r w:rsidRPr="00E22C82">
        <w:rPr>
          <w:rFonts w:ascii="Arial" w:hAnsi="Arial" w:cs="Arial"/>
        </w:rPr>
        <w:t>● Địa điểm: Châu Á</w:t>
      </w:r>
    </w:p>
    <w:p w14:paraId="25815285" w14:textId="77777777" w:rsidR="00BE0A80" w:rsidRPr="00E22C82" w:rsidRDefault="00BE0A80" w:rsidP="00E22C82">
      <w:pPr>
        <w:spacing w:line="360" w:lineRule="auto"/>
        <w:rPr>
          <w:rFonts w:ascii="Arial" w:hAnsi="Arial" w:cs="Arial"/>
        </w:rPr>
      </w:pPr>
      <w:r w:rsidRPr="00E22C82">
        <w:rPr>
          <w:rFonts w:ascii="Arial" w:hAnsi="Arial" w:cs="Arial"/>
        </w:rPr>
        <w:t xml:space="preserve">● </w:t>
      </w:r>
      <w:ins w:id="38" w:author="Windows User" w:date="2017-12-29T16:26:00Z">
        <w:r w:rsidR="00B4550C">
          <w:rPr>
            <w:rFonts w:ascii="Arial" w:hAnsi="Arial" w:cs="Arial"/>
          </w:rPr>
          <w:t>G</w:t>
        </w:r>
      </w:ins>
      <w:del w:id="39" w:author="Windows User" w:date="2017-12-29T16:26:00Z">
        <w:r w:rsidR="000C268C" w:rsidRPr="00E22C82" w:rsidDel="00B4550C">
          <w:rPr>
            <w:rFonts w:ascii="Arial" w:hAnsi="Arial" w:cs="Arial"/>
          </w:rPr>
          <w:delText>g</w:delText>
        </w:r>
      </w:del>
      <w:r w:rsidR="000C268C" w:rsidRPr="00E22C82">
        <w:rPr>
          <w:rFonts w:ascii="Arial" w:hAnsi="Arial" w:cs="Arial"/>
        </w:rPr>
        <w:t>iáp ranh biên giới các nước</w:t>
      </w:r>
      <w:r w:rsidRPr="00E22C82">
        <w:rPr>
          <w:rFonts w:ascii="Arial" w:hAnsi="Arial" w:cs="Arial"/>
        </w:rPr>
        <w:t>: Baruland, Aparadesh và Tyskistan.</w:t>
      </w:r>
    </w:p>
    <w:p w14:paraId="6D47809F" w14:textId="77777777" w:rsidR="00BE0A80" w:rsidRPr="00E22C82" w:rsidRDefault="00BE0A80" w:rsidP="00E22C82">
      <w:pPr>
        <w:spacing w:line="360" w:lineRule="auto"/>
        <w:rPr>
          <w:rFonts w:ascii="Arial" w:hAnsi="Arial" w:cs="Arial"/>
        </w:rPr>
      </w:pPr>
      <w:r w:rsidRPr="00E22C82">
        <w:rPr>
          <w:rFonts w:ascii="Arial" w:hAnsi="Arial" w:cs="Arial"/>
        </w:rPr>
        <w:t>● Tài nguyên thiên nhiên: dầu khí, quặng sắt, vàng, bauxite, urani</w:t>
      </w:r>
    </w:p>
    <w:p w14:paraId="6B1E3877" w14:textId="77777777" w:rsidR="00BE0A80" w:rsidRPr="00E22C82" w:rsidRDefault="00BE0A80" w:rsidP="00E22C82">
      <w:pPr>
        <w:spacing w:line="360" w:lineRule="auto"/>
        <w:rPr>
          <w:rFonts w:ascii="Arial" w:hAnsi="Arial" w:cs="Arial"/>
        </w:rPr>
      </w:pPr>
      <w:r w:rsidRPr="00E22C82">
        <w:rPr>
          <w:rFonts w:ascii="Arial" w:hAnsi="Arial" w:cs="Arial"/>
        </w:rPr>
        <w:t>● Ngôn ngữ: Dunia (chính thức) và tiếng Anh</w:t>
      </w:r>
    </w:p>
    <w:p w14:paraId="01690BDE" w14:textId="77777777" w:rsidR="00BE0A80" w:rsidRPr="00E22C82" w:rsidRDefault="00BE0A80" w:rsidP="00E22C82">
      <w:pPr>
        <w:spacing w:line="360" w:lineRule="auto"/>
        <w:rPr>
          <w:rFonts w:ascii="Arial" w:hAnsi="Arial" w:cs="Arial"/>
        </w:rPr>
      </w:pPr>
      <w:r w:rsidRPr="00E22C82">
        <w:rPr>
          <w:rFonts w:ascii="Arial" w:hAnsi="Arial" w:cs="Arial"/>
        </w:rPr>
        <w:t>● Tôn giáo: Ấn Độ giáo, Phật</w:t>
      </w:r>
      <w:r w:rsidR="000C268C" w:rsidRPr="00E22C82">
        <w:rPr>
          <w:rFonts w:ascii="Arial" w:hAnsi="Arial" w:cs="Arial"/>
        </w:rPr>
        <w:t xml:space="preserve"> giáo</w:t>
      </w:r>
      <w:r w:rsidRPr="00E22C82">
        <w:rPr>
          <w:rFonts w:ascii="Arial" w:hAnsi="Arial" w:cs="Arial"/>
        </w:rPr>
        <w:t>, Hồi giáo, Công giáo và Kitô giáo</w:t>
      </w:r>
    </w:p>
    <w:p w14:paraId="35F90703" w14:textId="77777777" w:rsidR="00BE0A80" w:rsidRPr="00E22C82" w:rsidRDefault="00BE0A80" w:rsidP="00E22C82">
      <w:pPr>
        <w:spacing w:line="360" w:lineRule="auto"/>
        <w:rPr>
          <w:rFonts w:ascii="Arial" w:hAnsi="Arial" w:cs="Arial"/>
        </w:rPr>
      </w:pPr>
      <w:r w:rsidRPr="00E22C82">
        <w:rPr>
          <w:rFonts w:ascii="Arial" w:hAnsi="Arial" w:cs="Arial"/>
        </w:rPr>
        <w:t>● Dân số: 11.056.072 (Ước tính tháng 7 năm 2015)</w:t>
      </w:r>
    </w:p>
    <w:p w14:paraId="2D8EBCE2" w14:textId="77777777" w:rsidR="00BE0A80" w:rsidRPr="00E22C82" w:rsidRDefault="00BE0A80" w:rsidP="00E22C82">
      <w:pPr>
        <w:spacing w:line="360" w:lineRule="auto"/>
        <w:rPr>
          <w:rFonts w:ascii="Arial" w:hAnsi="Arial" w:cs="Arial"/>
        </w:rPr>
      </w:pPr>
      <w:r w:rsidRPr="00E22C82">
        <w:rPr>
          <w:rFonts w:ascii="Arial" w:hAnsi="Arial" w:cs="Arial"/>
        </w:rPr>
        <w:t>● Cấu trúc tuổi:</w:t>
      </w:r>
    </w:p>
    <w:p w14:paraId="57F0F148" w14:textId="77777777" w:rsidR="00BE0A80" w:rsidRPr="00E22C82" w:rsidRDefault="00BE0A80" w:rsidP="00E22C82">
      <w:pPr>
        <w:pStyle w:val="ListParagraph"/>
        <w:numPr>
          <w:ilvl w:val="0"/>
          <w:numId w:val="21"/>
        </w:numPr>
        <w:spacing w:line="360" w:lineRule="auto"/>
        <w:rPr>
          <w:rFonts w:ascii="Arial" w:hAnsi="Arial" w:cs="Arial"/>
        </w:rPr>
      </w:pPr>
      <w:r w:rsidRPr="00E22C82">
        <w:rPr>
          <w:rFonts w:ascii="Arial" w:hAnsi="Arial" w:cs="Arial"/>
        </w:rPr>
        <w:t>0-14 tuổi: 43,2% (nam 2.910.981 / nữ 2.856.527)</w:t>
      </w:r>
    </w:p>
    <w:p w14:paraId="5165466D" w14:textId="77777777" w:rsidR="00BE0A80" w:rsidRPr="00E22C82" w:rsidRDefault="00BE0A80" w:rsidP="00E22C82">
      <w:pPr>
        <w:pStyle w:val="ListParagraph"/>
        <w:numPr>
          <w:ilvl w:val="0"/>
          <w:numId w:val="21"/>
        </w:numPr>
        <w:spacing w:line="360" w:lineRule="auto"/>
        <w:rPr>
          <w:rFonts w:ascii="Arial" w:hAnsi="Arial" w:cs="Arial"/>
        </w:rPr>
      </w:pPr>
      <w:r w:rsidRPr="00E22C82">
        <w:rPr>
          <w:rFonts w:ascii="Arial" w:hAnsi="Arial" w:cs="Arial"/>
        </w:rPr>
        <w:t>15-64 tuổi: 54.1% (nam 3.666.400 / nữ 3.549.896)</w:t>
      </w:r>
    </w:p>
    <w:p w14:paraId="354B9353" w14:textId="77777777" w:rsidR="00BE0A80" w:rsidRPr="00E22C82" w:rsidRDefault="00BE0A80" w:rsidP="00E22C82">
      <w:pPr>
        <w:pStyle w:val="ListParagraph"/>
        <w:numPr>
          <w:ilvl w:val="0"/>
          <w:numId w:val="21"/>
        </w:numPr>
        <w:spacing w:line="360" w:lineRule="auto"/>
        <w:rPr>
          <w:rFonts w:ascii="Arial" w:hAnsi="Arial" w:cs="Arial"/>
        </w:rPr>
      </w:pPr>
      <w:r w:rsidRPr="00E22C82">
        <w:rPr>
          <w:rFonts w:ascii="Arial" w:hAnsi="Arial" w:cs="Arial"/>
        </w:rPr>
        <w:t>65 tuổi trở lên: 2,7% (nam 157.778 / nữ 199.959) (2011 ước tính)</w:t>
      </w:r>
    </w:p>
    <w:p w14:paraId="2F5F94D2" w14:textId="77777777" w:rsidR="00BE0A80" w:rsidRPr="00E22C82" w:rsidRDefault="00BE0A80" w:rsidP="00E22C82">
      <w:pPr>
        <w:pStyle w:val="ListParagraph"/>
        <w:numPr>
          <w:ilvl w:val="0"/>
          <w:numId w:val="21"/>
        </w:numPr>
        <w:spacing w:line="360" w:lineRule="auto"/>
        <w:rPr>
          <w:rFonts w:ascii="Arial" w:hAnsi="Arial" w:cs="Arial"/>
        </w:rPr>
      </w:pPr>
      <w:r w:rsidRPr="00E22C82">
        <w:rPr>
          <w:rFonts w:ascii="Arial" w:hAnsi="Arial" w:cs="Arial"/>
        </w:rPr>
        <w:t>Tuổ</w:t>
      </w:r>
      <w:r w:rsidR="000C268C" w:rsidRPr="00E22C82">
        <w:rPr>
          <w:rFonts w:ascii="Arial" w:hAnsi="Arial" w:cs="Arial"/>
        </w:rPr>
        <w:t>i trung vị</w:t>
      </w:r>
      <w:r w:rsidRPr="00E22C82">
        <w:rPr>
          <w:rFonts w:ascii="Arial" w:hAnsi="Arial" w:cs="Arial"/>
        </w:rPr>
        <w:t>: 18,1 năm</w:t>
      </w:r>
    </w:p>
    <w:p w14:paraId="00DD0293" w14:textId="77777777" w:rsidR="00BE0A80" w:rsidRPr="00E22C82" w:rsidRDefault="00BE0A80" w:rsidP="00E22C82">
      <w:pPr>
        <w:spacing w:line="360" w:lineRule="auto"/>
        <w:rPr>
          <w:rFonts w:ascii="Arial" w:hAnsi="Arial" w:cs="Arial"/>
        </w:rPr>
      </w:pPr>
      <w:r w:rsidRPr="00E22C82">
        <w:rPr>
          <w:rFonts w:ascii="Arial" w:hAnsi="Arial" w:cs="Arial"/>
        </w:rPr>
        <w:t>● Tỷ suất</w:t>
      </w:r>
      <w:r w:rsidR="000C268C" w:rsidRPr="00E22C82">
        <w:rPr>
          <w:rFonts w:ascii="Arial" w:hAnsi="Arial" w:cs="Arial"/>
        </w:rPr>
        <w:t xml:space="preserve"> tử vong</w:t>
      </w:r>
      <w:r w:rsidRPr="00E22C82">
        <w:rPr>
          <w:rFonts w:ascii="Arial" w:hAnsi="Arial" w:cs="Arial"/>
        </w:rPr>
        <w:t xml:space="preserve"> mẹ: 40,4 trường hợp tử vong / 100.000 trẻ sinh sống (2008) 40,4</w:t>
      </w:r>
    </w:p>
    <w:p w14:paraId="39B8836A" w14:textId="77777777" w:rsidR="00BE0A80" w:rsidRPr="00E22C82" w:rsidRDefault="00BE0A80" w:rsidP="00E22C82">
      <w:pPr>
        <w:spacing w:line="360" w:lineRule="auto"/>
        <w:rPr>
          <w:rFonts w:ascii="Arial" w:hAnsi="Arial" w:cs="Arial"/>
        </w:rPr>
      </w:pPr>
      <w:r w:rsidRPr="00E22C82">
        <w:rPr>
          <w:rFonts w:ascii="Arial" w:hAnsi="Arial" w:cs="Arial"/>
        </w:rPr>
        <w:t>● Tỷ</w:t>
      </w:r>
      <w:r w:rsidR="000C268C" w:rsidRPr="00E22C82">
        <w:rPr>
          <w:rFonts w:ascii="Arial" w:hAnsi="Arial" w:cs="Arial"/>
        </w:rPr>
        <w:t xml:space="preserve"> suất</w:t>
      </w:r>
      <w:r w:rsidRPr="00E22C82">
        <w:rPr>
          <w:rFonts w:ascii="Arial" w:hAnsi="Arial" w:cs="Arial"/>
        </w:rPr>
        <w:t xml:space="preserve"> tử vong ở trẻ sơ sinh: 10,3 trường hợp tử vong / 1.000 trẻ sinh ra sống</w:t>
      </w:r>
    </w:p>
    <w:p w14:paraId="76965452" w14:textId="77777777" w:rsidR="00BE0A80" w:rsidRPr="00E22C82" w:rsidRDefault="00BE0A80" w:rsidP="00E22C82">
      <w:pPr>
        <w:spacing w:line="360" w:lineRule="auto"/>
        <w:rPr>
          <w:rFonts w:ascii="Arial" w:hAnsi="Arial" w:cs="Arial"/>
        </w:rPr>
      </w:pPr>
      <w:r w:rsidRPr="00E22C82">
        <w:rPr>
          <w:rFonts w:ascii="Arial" w:hAnsi="Arial" w:cs="Arial"/>
        </w:rPr>
        <w:t>● Tuổi thọ: 60,5 tuổi</w:t>
      </w:r>
    </w:p>
    <w:p w14:paraId="002DB8CA" w14:textId="77777777" w:rsidR="00BE0A80" w:rsidRPr="00E22C82" w:rsidRDefault="00BE0A80" w:rsidP="00E22C82">
      <w:pPr>
        <w:spacing w:line="360" w:lineRule="auto"/>
        <w:rPr>
          <w:rFonts w:ascii="Arial" w:hAnsi="Arial" w:cs="Arial"/>
        </w:rPr>
      </w:pPr>
      <w:r w:rsidRPr="00E22C82">
        <w:rPr>
          <w:rFonts w:ascii="Arial" w:hAnsi="Arial" w:cs="Arial"/>
        </w:rPr>
        <w:t>● Chi tiêu cho y tế: 4,6% GDP (2015)</w:t>
      </w:r>
    </w:p>
    <w:p w14:paraId="7516DF8B" w14:textId="77777777" w:rsidR="000C268C" w:rsidRPr="00E22C82" w:rsidRDefault="000C268C" w:rsidP="00E22C82">
      <w:pPr>
        <w:spacing w:line="360" w:lineRule="auto"/>
        <w:rPr>
          <w:rFonts w:ascii="Arial" w:hAnsi="Arial" w:cs="Arial"/>
          <w:color w:val="404040"/>
          <w:sz w:val="21"/>
          <w:szCs w:val="21"/>
        </w:rPr>
      </w:pPr>
    </w:p>
    <w:p w14:paraId="098AC040" w14:textId="77777777" w:rsidR="00902C86" w:rsidRPr="00E22C82" w:rsidRDefault="000C268C" w:rsidP="00E22C82">
      <w:pPr>
        <w:spacing w:line="360" w:lineRule="auto"/>
        <w:rPr>
          <w:rFonts w:ascii="Arial" w:hAnsi="Arial" w:cs="Arial"/>
          <w:b/>
          <w:sz w:val="32"/>
          <w:szCs w:val="32"/>
        </w:rPr>
      </w:pPr>
      <w:r w:rsidRPr="00E22C82">
        <w:rPr>
          <w:rFonts w:ascii="Arial" w:hAnsi="Arial" w:cs="Arial"/>
          <w:b/>
          <w:sz w:val="32"/>
          <w:szCs w:val="32"/>
        </w:rPr>
        <w:lastRenderedPageBreak/>
        <w:t xml:space="preserve">Tổng quan y văn về dữ liệu hiện có </w:t>
      </w:r>
    </w:p>
    <w:p w14:paraId="2AFE1691" w14:textId="77777777" w:rsidR="002B738D" w:rsidRPr="00E22C82" w:rsidRDefault="002B738D" w:rsidP="00E22C82">
      <w:pPr>
        <w:spacing w:line="360" w:lineRule="auto"/>
        <w:rPr>
          <w:rFonts w:ascii="Arial" w:hAnsi="Arial" w:cs="Arial"/>
          <w:b/>
          <w:sz w:val="32"/>
          <w:szCs w:val="32"/>
        </w:rPr>
      </w:pPr>
      <w:r w:rsidRPr="00E22C82">
        <w:rPr>
          <w:rFonts w:ascii="Arial" w:hAnsi="Arial" w:cs="Arial"/>
          <w:b/>
          <w:smallCaps/>
          <w:color w:val="595959"/>
        </w:rPr>
        <w:t>bảng 1: số hiện mắc HIV trong nhóm đích</w:t>
      </w:r>
    </w:p>
    <w:tbl>
      <w:tblPr>
        <w:tblW w:w="9702" w:type="dxa"/>
        <w:tblBorders>
          <w:top w:val="single" w:sz="4" w:space="0" w:color="A0C4E3"/>
          <w:left w:val="single" w:sz="4" w:space="0" w:color="A0C4E3"/>
          <w:bottom w:val="single" w:sz="4" w:space="0" w:color="A0C4E3"/>
          <w:right w:val="single" w:sz="4" w:space="0" w:color="A0C4E3"/>
          <w:insideH w:val="single" w:sz="4" w:space="0" w:color="A0C4E3"/>
          <w:insideV w:val="single" w:sz="4" w:space="0" w:color="A0C4E3"/>
        </w:tblBorders>
        <w:tblLayout w:type="fixed"/>
        <w:tblLook w:val="04A0" w:firstRow="1" w:lastRow="0" w:firstColumn="1" w:lastColumn="0" w:noHBand="0" w:noVBand="1"/>
      </w:tblPr>
      <w:tblGrid>
        <w:gridCol w:w="1951"/>
        <w:gridCol w:w="1588"/>
        <w:gridCol w:w="1390"/>
        <w:gridCol w:w="1788"/>
        <w:gridCol w:w="1451"/>
        <w:gridCol w:w="1534"/>
      </w:tblGrid>
      <w:tr w:rsidR="00902C86" w:rsidRPr="00E22C82" w14:paraId="476405E2" w14:textId="77777777" w:rsidTr="002B738D">
        <w:trPr>
          <w:trHeight w:val="438"/>
        </w:trPr>
        <w:tc>
          <w:tcPr>
            <w:tcW w:w="1951" w:type="dxa"/>
          </w:tcPr>
          <w:p w14:paraId="70B47ECE" w14:textId="77777777" w:rsidR="00902C86" w:rsidRPr="00E22C82" w:rsidRDefault="000C268C" w:rsidP="00E22C82">
            <w:pPr>
              <w:spacing w:line="360" w:lineRule="auto"/>
              <w:ind w:right="57"/>
              <w:rPr>
                <w:rFonts w:ascii="Arial" w:hAnsi="Arial" w:cs="Arial"/>
                <w:b/>
              </w:rPr>
            </w:pPr>
            <w:r w:rsidRPr="00E22C82">
              <w:rPr>
                <w:rFonts w:ascii="Arial" w:hAnsi="Arial" w:cs="Arial"/>
                <w:b/>
              </w:rPr>
              <w:t>Các quốc gia</w:t>
            </w:r>
          </w:p>
        </w:tc>
        <w:tc>
          <w:tcPr>
            <w:tcW w:w="1588" w:type="dxa"/>
          </w:tcPr>
          <w:p w14:paraId="5771A5A3" w14:textId="77777777" w:rsidR="00902C86" w:rsidRPr="00E22C82" w:rsidRDefault="00902C86" w:rsidP="00E22C82">
            <w:pPr>
              <w:spacing w:line="360" w:lineRule="auto"/>
              <w:ind w:right="57"/>
              <w:rPr>
                <w:rFonts w:ascii="Arial" w:hAnsi="Arial" w:cs="Arial"/>
                <w:b/>
              </w:rPr>
            </w:pPr>
            <w:del w:id="40" w:author="Windows User" w:date="2017-12-29T16:27:00Z">
              <w:r w:rsidRPr="00E22C82" w:rsidDel="00B4550C">
                <w:rPr>
                  <w:rFonts w:ascii="Arial" w:hAnsi="Arial" w:cs="Arial"/>
                  <w:b/>
                </w:rPr>
                <w:delText>IDU</w:delText>
              </w:r>
            </w:del>
            <w:r w:rsidRPr="00E22C82">
              <w:rPr>
                <w:rFonts w:ascii="Arial" w:hAnsi="Arial" w:cs="Arial"/>
                <w:b/>
              </w:rPr>
              <w:t xml:space="preserve"> %</w:t>
            </w:r>
            <w:ins w:id="41" w:author="Windows User" w:date="2017-12-29T16:27:00Z">
              <w:r w:rsidR="00B4550C">
                <w:rPr>
                  <w:rFonts w:ascii="Arial" w:hAnsi="Arial" w:cs="Arial"/>
                  <w:b/>
                </w:rPr>
                <w:t xml:space="preserve"> IDU</w:t>
              </w:r>
            </w:ins>
          </w:p>
        </w:tc>
        <w:tc>
          <w:tcPr>
            <w:tcW w:w="1390" w:type="dxa"/>
          </w:tcPr>
          <w:p w14:paraId="3DEC4158" w14:textId="77777777" w:rsidR="00902C86" w:rsidRPr="00E22C82" w:rsidRDefault="00902C86" w:rsidP="00E22C82">
            <w:pPr>
              <w:spacing w:line="360" w:lineRule="auto"/>
              <w:ind w:right="57"/>
              <w:rPr>
                <w:rFonts w:ascii="Arial" w:hAnsi="Arial" w:cs="Arial"/>
                <w:b/>
              </w:rPr>
            </w:pPr>
            <w:del w:id="42" w:author="Windows User" w:date="2017-12-29T16:28:00Z">
              <w:r w:rsidRPr="00E22C82" w:rsidDel="00B4550C">
                <w:rPr>
                  <w:rFonts w:ascii="Arial" w:hAnsi="Arial" w:cs="Arial"/>
                  <w:b/>
                </w:rPr>
                <w:delText xml:space="preserve">FSW </w:delText>
              </w:r>
            </w:del>
            <w:r w:rsidRPr="00E22C82">
              <w:rPr>
                <w:rFonts w:ascii="Arial" w:hAnsi="Arial" w:cs="Arial"/>
                <w:b/>
              </w:rPr>
              <w:t>%</w:t>
            </w:r>
            <w:ins w:id="43" w:author="Windows User" w:date="2017-12-29T16:28:00Z">
              <w:r w:rsidR="00B4550C">
                <w:rPr>
                  <w:rFonts w:ascii="Arial" w:hAnsi="Arial" w:cs="Arial"/>
                  <w:b/>
                </w:rPr>
                <w:t xml:space="preserve"> FSW</w:t>
              </w:r>
            </w:ins>
          </w:p>
        </w:tc>
        <w:tc>
          <w:tcPr>
            <w:tcW w:w="1788" w:type="dxa"/>
          </w:tcPr>
          <w:p w14:paraId="2B93B2B9" w14:textId="77777777" w:rsidR="00902C86" w:rsidRPr="00E22C82" w:rsidRDefault="00902C86" w:rsidP="00E22C82">
            <w:pPr>
              <w:spacing w:line="360" w:lineRule="auto"/>
              <w:ind w:right="57"/>
              <w:rPr>
                <w:rFonts w:ascii="Arial" w:hAnsi="Arial" w:cs="Arial"/>
                <w:b/>
              </w:rPr>
            </w:pPr>
            <w:del w:id="44" w:author="Windows User" w:date="2017-12-29T16:27:00Z">
              <w:r w:rsidRPr="00E22C82" w:rsidDel="00B4550C">
                <w:rPr>
                  <w:rFonts w:ascii="Arial" w:hAnsi="Arial" w:cs="Arial"/>
                  <w:b/>
                </w:rPr>
                <w:delText>Prisoners</w:delText>
              </w:r>
            </w:del>
            <w:r w:rsidRPr="00E22C82">
              <w:rPr>
                <w:rFonts w:ascii="Arial" w:hAnsi="Arial" w:cs="Arial"/>
                <w:b/>
              </w:rPr>
              <w:t xml:space="preserve"> %</w:t>
            </w:r>
            <w:ins w:id="45" w:author="Windows User" w:date="2017-12-29T16:27:00Z">
              <w:r w:rsidR="00B4550C">
                <w:rPr>
                  <w:rFonts w:ascii="Arial" w:hAnsi="Arial" w:cs="Arial"/>
                  <w:b/>
                </w:rPr>
                <w:t xml:space="preserve"> Tù nhân</w:t>
              </w:r>
            </w:ins>
          </w:p>
        </w:tc>
        <w:tc>
          <w:tcPr>
            <w:tcW w:w="1451" w:type="dxa"/>
          </w:tcPr>
          <w:p w14:paraId="5C3C304F" w14:textId="77777777" w:rsidR="00902C86" w:rsidRPr="00E22C82" w:rsidRDefault="00902C86" w:rsidP="00E22C82">
            <w:pPr>
              <w:spacing w:line="360" w:lineRule="auto"/>
              <w:ind w:right="57"/>
              <w:rPr>
                <w:rFonts w:ascii="Arial" w:hAnsi="Arial" w:cs="Arial"/>
                <w:b/>
              </w:rPr>
            </w:pPr>
            <w:del w:id="46" w:author="Windows User" w:date="2017-12-29T16:28:00Z">
              <w:r w:rsidRPr="00E22C82" w:rsidDel="00B4550C">
                <w:rPr>
                  <w:rFonts w:ascii="Arial" w:hAnsi="Arial" w:cs="Arial"/>
                  <w:b/>
                </w:rPr>
                <w:delText xml:space="preserve">MSM </w:delText>
              </w:r>
            </w:del>
            <w:r w:rsidRPr="00E22C82">
              <w:rPr>
                <w:rFonts w:ascii="Arial" w:hAnsi="Arial" w:cs="Arial"/>
                <w:b/>
              </w:rPr>
              <w:t>%</w:t>
            </w:r>
            <w:ins w:id="47" w:author="Windows User" w:date="2017-12-29T16:28:00Z">
              <w:r w:rsidR="00B4550C">
                <w:rPr>
                  <w:rFonts w:ascii="Arial" w:hAnsi="Arial" w:cs="Arial"/>
                  <w:b/>
                </w:rPr>
                <w:t xml:space="preserve"> MSM</w:t>
              </w:r>
            </w:ins>
          </w:p>
        </w:tc>
        <w:tc>
          <w:tcPr>
            <w:tcW w:w="1534" w:type="dxa"/>
          </w:tcPr>
          <w:p w14:paraId="0C161D05" w14:textId="77777777" w:rsidR="00902C86" w:rsidRPr="00E22C82" w:rsidRDefault="00902C86" w:rsidP="00E22C82">
            <w:pPr>
              <w:spacing w:line="360" w:lineRule="auto"/>
              <w:ind w:right="57"/>
              <w:rPr>
                <w:rFonts w:ascii="Arial" w:hAnsi="Arial" w:cs="Arial"/>
                <w:b/>
              </w:rPr>
            </w:pPr>
            <w:del w:id="48" w:author="Windows User" w:date="2017-12-29T16:28:00Z">
              <w:r w:rsidRPr="00E22C82" w:rsidDel="00B4550C">
                <w:rPr>
                  <w:rFonts w:ascii="Arial" w:hAnsi="Arial" w:cs="Arial"/>
                  <w:b/>
                </w:rPr>
                <w:delText>STI</w:delText>
              </w:r>
            </w:del>
            <w:r w:rsidRPr="00E22C82">
              <w:rPr>
                <w:rFonts w:ascii="Arial" w:hAnsi="Arial" w:cs="Arial"/>
                <w:b/>
              </w:rPr>
              <w:t xml:space="preserve"> %</w:t>
            </w:r>
          </w:p>
        </w:tc>
      </w:tr>
      <w:tr w:rsidR="00902C86" w:rsidRPr="00E22C82" w14:paraId="2E9BE49C" w14:textId="77777777" w:rsidTr="002B738D">
        <w:trPr>
          <w:trHeight w:val="500"/>
        </w:trPr>
        <w:tc>
          <w:tcPr>
            <w:tcW w:w="1951" w:type="dxa"/>
          </w:tcPr>
          <w:p w14:paraId="63428A5D" w14:textId="77777777" w:rsidR="00902C86" w:rsidRPr="00E22C82" w:rsidRDefault="00902C86" w:rsidP="00E22C82">
            <w:pPr>
              <w:spacing w:line="360" w:lineRule="auto"/>
              <w:ind w:right="57"/>
              <w:rPr>
                <w:rFonts w:ascii="Arial" w:hAnsi="Arial" w:cs="Arial"/>
              </w:rPr>
            </w:pPr>
            <w:r w:rsidRPr="00E22C82">
              <w:rPr>
                <w:rFonts w:ascii="Arial" w:hAnsi="Arial" w:cs="Arial"/>
              </w:rPr>
              <w:t>Baruland</w:t>
            </w:r>
          </w:p>
        </w:tc>
        <w:tc>
          <w:tcPr>
            <w:tcW w:w="1588" w:type="dxa"/>
            <w:vAlign w:val="center"/>
          </w:tcPr>
          <w:p w14:paraId="0AC2F4C5" w14:textId="77777777" w:rsidR="00902C86" w:rsidRPr="00E22C82" w:rsidRDefault="00902C86" w:rsidP="00E22C82">
            <w:pPr>
              <w:spacing w:line="360" w:lineRule="auto"/>
              <w:ind w:right="57"/>
              <w:rPr>
                <w:rFonts w:ascii="Arial" w:hAnsi="Arial" w:cs="Arial"/>
              </w:rPr>
            </w:pPr>
            <w:r w:rsidRPr="00E22C82">
              <w:rPr>
                <w:rFonts w:ascii="Arial" w:hAnsi="Arial" w:cs="Arial"/>
                <w:b/>
              </w:rPr>
              <w:t>3.4%</w:t>
            </w:r>
          </w:p>
        </w:tc>
        <w:tc>
          <w:tcPr>
            <w:tcW w:w="1390" w:type="dxa"/>
            <w:vAlign w:val="center"/>
          </w:tcPr>
          <w:p w14:paraId="7434DB04" w14:textId="77777777" w:rsidR="00902C86" w:rsidRPr="00E22C82" w:rsidRDefault="00902C86" w:rsidP="00E22C82">
            <w:pPr>
              <w:spacing w:line="360" w:lineRule="auto"/>
              <w:ind w:right="57"/>
              <w:rPr>
                <w:rFonts w:ascii="Arial" w:hAnsi="Arial" w:cs="Arial"/>
              </w:rPr>
            </w:pPr>
            <w:r w:rsidRPr="00E22C82">
              <w:rPr>
                <w:rFonts w:ascii="Arial" w:hAnsi="Arial" w:cs="Arial"/>
                <w:b/>
              </w:rPr>
              <w:t>2.1%</w:t>
            </w:r>
          </w:p>
        </w:tc>
        <w:tc>
          <w:tcPr>
            <w:tcW w:w="1788" w:type="dxa"/>
            <w:vAlign w:val="center"/>
          </w:tcPr>
          <w:p w14:paraId="2AC32429" w14:textId="77777777" w:rsidR="00902C86" w:rsidRPr="00E22C82" w:rsidRDefault="00902C86" w:rsidP="00E22C82">
            <w:pPr>
              <w:spacing w:line="360" w:lineRule="auto"/>
              <w:ind w:right="57"/>
              <w:rPr>
                <w:rFonts w:ascii="Arial" w:hAnsi="Arial" w:cs="Arial"/>
              </w:rPr>
            </w:pPr>
            <w:r w:rsidRPr="00E22C82">
              <w:rPr>
                <w:rFonts w:ascii="Arial" w:hAnsi="Arial" w:cs="Arial"/>
                <w:b/>
              </w:rPr>
              <w:t>0.9%</w:t>
            </w:r>
          </w:p>
        </w:tc>
        <w:tc>
          <w:tcPr>
            <w:tcW w:w="1451" w:type="dxa"/>
            <w:vAlign w:val="center"/>
          </w:tcPr>
          <w:p w14:paraId="1B4F0E8A" w14:textId="77777777" w:rsidR="00902C86" w:rsidRPr="00E22C82" w:rsidRDefault="00902C86" w:rsidP="00E22C82">
            <w:pPr>
              <w:spacing w:line="360" w:lineRule="auto"/>
              <w:ind w:right="57"/>
              <w:rPr>
                <w:rFonts w:ascii="Arial" w:hAnsi="Arial" w:cs="Arial"/>
              </w:rPr>
            </w:pPr>
            <w:r w:rsidRPr="00E22C82">
              <w:rPr>
                <w:rFonts w:ascii="Arial" w:hAnsi="Arial" w:cs="Arial"/>
                <w:b/>
              </w:rPr>
              <w:t>0.3%</w:t>
            </w:r>
          </w:p>
        </w:tc>
        <w:tc>
          <w:tcPr>
            <w:tcW w:w="1534" w:type="dxa"/>
            <w:vAlign w:val="center"/>
          </w:tcPr>
          <w:p w14:paraId="42ED8F36" w14:textId="77777777" w:rsidR="00902C86" w:rsidRPr="00E22C82" w:rsidRDefault="00902C86" w:rsidP="00E22C82">
            <w:pPr>
              <w:spacing w:line="360" w:lineRule="auto"/>
              <w:ind w:right="57"/>
              <w:rPr>
                <w:rFonts w:ascii="Arial" w:hAnsi="Arial" w:cs="Arial"/>
              </w:rPr>
            </w:pPr>
            <w:r w:rsidRPr="00E22C82">
              <w:rPr>
                <w:rFonts w:ascii="Arial" w:hAnsi="Arial" w:cs="Arial"/>
                <w:b/>
              </w:rPr>
              <w:t>0.2%</w:t>
            </w:r>
          </w:p>
        </w:tc>
      </w:tr>
      <w:tr w:rsidR="00902C86" w:rsidRPr="00E22C82" w14:paraId="55D95FD9" w14:textId="77777777" w:rsidTr="002B738D">
        <w:trPr>
          <w:trHeight w:val="520"/>
        </w:trPr>
        <w:tc>
          <w:tcPr>
            <w:tcW w:w="1951" w:type="dxa"/>
          </w:tcPr>
          <w:p w14:paraId="2D9DEDEB" w14:textId="77777777" w:rsidR="00902C86" w:rsidRPr="00E22C82" w:rsidRDefault="00902C86" w:rsidP="00E22C82">
            <w:pPr>
              <w:spacing w:line="360" w:lineRule="auto"/>
              <w:ind w:right="57"/>
              <w:rPr>
                <w:rFonts w:ascii="Arial" w:hAnsi="Arial" w:cs="Arial"/>
              </w:rPr>
            </w:pPr>
            <w:r w:rsidRPr="00E22C82">
              <w:rPr>
                <w:rFonts w:ascii="Arial" w:hAnsi="Arial" w:cs="Arial"/>
              </w:rPr>
              <w:t xml:space="preserve">Aparadesh </w:t>
            </w:r>
          </w:p>
        </w:tc>
        <w:tc>
          <w:tcPr>
            <w:tcW w:w="1588" w:type="dxa"/>
            <w:vAlign w:val="center"/>
          </w:tcPr>
          <w:p w14:paraId="1EBD2185" w14:textId="77777777" w:rsidR="00902C86" w:rsidRPr="00E22C82" w:rsidRDefault="00902C86" w:rsidP="00E22C82">
            <w:pPr>
              <w:spacing w:line="360" w:lineRule="auto"/>
              <w:ind w:right="57"/>
              <w:rPr>
                <w:rFonts w:ascii="Arial" w:hAnsi="Arial" w:cs="Arial"/>
              </w:rPr>
            </w:pPr>
            <w:r w:rsidRPr="00E22C82">
              <w:rPr>
                <w:rFonts w:ascii="Arial" w:hAnsi="Arial" w:cs="Arial"/>
                <w:b/>
              </w:rPr>
              <w:t>8%</w:t>
            </w:r>
          </w:p>
        </w:tc>
        <w:tc>
          <w:tcPr>
            <w:tcW w:w="1390" w:type="dxa"/>
            <w:vAlign w:val="center"/>
          </w:tcPr>
          <w:p w14:paraId="58BBBA4A" w14:textId="77777777" w:rsidR="00902C86" w:rsidRPr="00E22C82" w:rsidRDefault="00902C86" w:rsidP="00E22C82">
            <w:pPr>
              <w:spacing w:line="360" w:lineRule="auto"/>
              <w:ind w:right="57"/>
              <w:rPr>
                <w:rFonts w:ascii="Arial" w:hAnsi="Arial" w:cs="Arial"/>
              </w:rPr>
            </w:pPr>
            <w:r w:rsidRPr="00E22C82">
              <w:rPr>
                <w:rFonts w:ascii="Arial" w:hAnsi="Arial" w:cs="Arial"/>
                <w:b/>
              </w:rPr>
              <w:t>1.1%</w:t>
            </w:r>
          </w:p>
        </w:tc>
        <w:tc>
          <w:tcPr>
            <w:tcW w:w="1788" w:type="dxa"/>
            <w:vAlign w:val="center"/>
          </w:tcPr>
          <w:p w14:paraId="34E693F5" w14:textId="77777777" w:rsidR="00902C86" w:rsidRPr="00E22C82" w:rsidRDefault="00902C86" w:rsidP="00E22C82">
            <w:pPr>
              <w:spacing w:line="360" w:lineRule="auto"/>
              <w:ind w:right="57"/>
              <w:rPr>
                <w:rFonts w:ascii="Arial" w:hAnsi="Arial" w:cs="Arial"/>
              </w:rPr>
            </w:pPr>
            <w:r w:rsidRPr="00E22C82">
              <w:rPr>
                <w:rFonts w:ascii="Arial" w:hAnsi="Arial" w:cs="Arial"/>
                <w:b/>
              </w:rPr>
              <w:t>0.4%</w:t>
            </w:r>
          </w:p>
        </w:tc>
        <w:tc>
          <w:tcPr>
            <w:tcW w:w="1451" w:type="dxa"/>
            <w:vAlign w:val="center"/>
          </w:tcPr>
          <w:p w14:paraId="0CC6E723" w14:textId="77777777" w:rsidR="00902C86" w:rsidRPr="00E22C82" w:rsidRDefault="00902C86" w:rsidP="00E22C82">
            <w:pPr>
              <w:spacing w:line="360" w:lineRule="auto"/>
              <w:ind w:right="57"/>
              <w:rPr>
                <w:rFonts w:ascii="Arial" w:hAnsi="Arial" w:cs="Arial"/>
              </w:rPr>
            </w:pPr>
            <w:r w:rsidRPr="00E22C82">
              <w:rPr>
                <w:rFonts w:ascii="Arial" w:hAnsi="Arial" w:cs="Arial"/>
                <w:b/>
              </w:rPr>
              <w:t>0%</w:t>
            </w:r>
          </w:p>
        </w:tc>
        <w:tc>
          <w:tcPr>
            <w:tcW w:w="1534" w:type="dxa"/>
            <w:vAlign w:val="center"/>
          </w:tcPr>
          <w:p w14:paraId="459DE7FB" w14:textId="77777777" w:rsidR="00902C86" w:rsidRPr="00E22C82" w:rsidRDefault="00902C86" w:rsidP="00E22C82">
            <w:pPr>
              <w:spacing w:line="360" w:lineRule="auto"/>
              <w:ind w:right="57"/>
              <w:rPr>
                <w:rFonts w:ascii="Arial" w:hAnsi="Arial" w:cs="Arial"/>
              </w:rPr>
            </w:pPr>
            <w:r w:rsidRPr="00E22C82">
              <w:rPr>
                <w:rFonts w:ascii="Arial" w:hAnsi="Arial" w:cs="Arial"/>
                <w:b/>
              </w:rPr>
              <w:t>0.2%</w:t>
            </w:r>
          </w:p>
        </w:tc>
      </w:tr>
      <w:tr w:rsidR="00902C86" w:rsidRPr="00E22C82" w14:paraId="758ACB67" w14:textId="77777777" w:rsidTr="002B738D">
        <w:trPr>
          <w:trHeight w:val="520"/>
        </w:trPr>
        <w:tc>
          <w:tcPr>
            <w:tcW w:w="1951" w:type="dxa"/>
          </w:tcPr>
          <w:p w14:paraId="0F3EF59B" w14:textId="77777777" w:rsidR="00902C86" w:rsidRPr="00E22C82" w:rsidRDefault="00902C86" w:rsidP="00E22C82">
            <w:pPr>
              <w:spacing w:line="360" w:lineRule="auto"/>
              <w:ind w:right="57"/>
              <w:rPr>
                <w:rFonts w:ascii="Arial" w:hAnsi="Arial" w:cs="Arial"/>
              </w:rPr>
            </w:pPr>
            <w:r w:rsidRPr="00E22C82">
              <w:rPr>
                <w:rFonts w:ascii="Arial" w:hAnsi="Arial" w:cs="Arial"/>
              </w:rPr>
              <w:t>Tyrkistan</w:t>
            </w:r>
          </w:p>
        </w:tc>
        <w:tc>
          <w:tcPr>
            <w:tcW w:w="1588" w:type="dxa"/>
            <w:vAlign w:val="center"/>
          </w:tcPr>
          <w:p w14:paraId="7D60F2C1" w14:textId="77777777" w:rsidR="00902C86" w:rsidRPr="00E22C82" w:rsidRDefault="00902C86" w:rsidP="00E22C82">
            <w:pPr>
              <w:spacing w:line="360" w:lineRule="auto"/>
              <w:ind w:right="57"/>
              <w:rPr>
                <w:rFonts w:ascii="Arial" w:hAnsi="Arial" w:cs="Arial"/>
              </w:rPr>
            </w:pPr>
            <w:r w:rsidRPr="00E22C82">
              <w:rPr>
                <w:rFonts w:ascii="Arial" w:hAnsi="Arial" w:cs="Arial"/>
                <w:b/>
              </w:rPr>
              <w:t>15.8%</w:t>
            </w:r>
          </w:p>
        </w:tc>
        <w:tc>
          <w:tcPr>
            <w:tcW w:w="1390" w:type="dxa"/>
            <w:vAlign w:val="center"/>
          </w:tcPr>
          <w:p w14:paraId="0B4DBFD7" w14:textId="77777777" w:rsidR="00902C86" w:rsidRPr="00E22C82" w:rsidRDefault="00902C86" w:rsidP="00E22C82">
            <w:pPr>
              <w:spacing w:line="360" w:lineRule="auto"/>
              <w:ind w:right="57"/>
              <w:rPr>
                <w:rFonts w:ascii="Arial" w:hAnsi="Arial" w:cs="Arial"/>
              </w:rPr>
            </w:pPr>
            <w:r w:rsidRPr="00E22C82">
              <w:rPr>
                <w:rFonts w:ascii="Arial" w:hAnsi="Arial" w:cs="Arial"/>
                <w:b/>
              </w:rPr>
              <w:t>0.7%</w:t>
            </w:r>
          </w:p>
        </w:tc>
        <w:tc>
          <w:tcPr>
            <w:tcW w:w="1788" w:type="dxa"/>
            <w:vAlign w:val="center"/>
          </w:tcPr>
          <w:p w14:paraId="40C559F8" w14:textId="77777777" w:rsidR="00902C86" w:rsidRPr="00E22C82" w:rsidRDefault="00902C86" w:rsidP="00E22C82">
            <w:pPr>
              <w:spacing w:line="360" w:lineRule="auto"/>
              <w:ind w:right="57"/>
              <w:rPr>
                <w:rFonts w:ascii="Arial" w:hAnsi="Arial" w:cs="Arial"/>
              </w:rPr>
            </w:pPr>
            <w:r w:rsidRPr="00E22C82">
              <w:rPr>
                <w:rFonts w:ascii="Arial" w:hAnsi="Arial" w:cs="Arial"/>
                <w:b/>
              </w:rPr>
              <w:t>6.2%</w:t>
            </w:r>
          </w:p>
        </w:tc>
        <w:tc>
          <w:tcPr>
            <w:tcW w:w="1451" w:type="dxa"/>
            <w:vAlign w:val="center"/>
          </w:tcPr>
          <w:p w14:paraId="6E196824" w14:textId="77777777" w:rsidR="00902C86" w:rsidRPr="00E22C82" w:rsidRDefault="00902C86" w:rsidP="00E22C82">
            <w:pPr>
              <w:spacing w:line="360" w:lineRule="auto"/>
              <w:ind w:right="57"/>
              <w:rPr>
                <w:rFonts w:ascii="Arial" w:hAnsi="Arial" w:cs="Arial"/>
              </w:rPr>
            </w:pPr>
            <w:r w:rsidRPr="00E22C82">
              <w:rPr>
                <w:rFonts w:ascii="Arial" w:hAnsi="Arial" w:cs="Arial"/>
              </w:rPr>
              <w:t>-</w:t>
            </w:r>
          </w:p>
        </w:tc>
        <w:tc>
          <w:tcPr>
            <w:tcW w:w="1534" w:type="dxa"/>
            <w:vAlign w:val="center"/>
          </w:tcPr>
          <w:p w14:paraId="5FBD203E" w14:textId="77777777" w:rsidR="00902C86" w:rsidRPr="00E22C82" w:rsidRDefault="00902C86" w:rsidP="00E22C82">
            <w:pPr>
              <w:spacing w:line="360" w:lineRule="auto"/>
              <w:ind w:right="57"/>
              <w:rPr>
                <w:rFonts w:ascii="Arial" w:hAnsi="Arial" w:cs="Arial"/>
              </w:rPr>
            </w:pPr>
            <w:r w:rsidRPr="00E22C82">
              <w:rPr>
                <w:rFonts w:ascii="Arial" w:hAnsi="Arial" w:cs="Arial"/>
              </w:rPr>
              <w:t>-</w:t>
            </w:r>
          </w:p>
        </w:tc>
      </w:tr>
      <w:tr w:rsidR="00902C86" w:rsidRPr="00E22C82" w14:paraId="6272E4B2" w14:textId="77777777" w:rsidTr="002B738D">
        <w:trPr>
          <w:trHeight w:val="540"/>
        </w:trPr>
        <w:tc>
          <w:tcPr>
            <w:tcW w:w="1951" w:type="dxa"/>
          </w:tcPr>
          <w:p w14:paraId="68AA294C" w14:textId="77777777" w:rsidR="00902C86" w:rsidRPr="00E22C82" w:rsidRDefault="00902C86" w:rsidP="00E22C82">
            <w:pPr>
              <w:spacing w:line="360" w:lineRule="auto"/>
              <w:ind w:right="57"/>
              <w:rPr>
                <w:rFonts w:ascii="Arial" w:hAnsi="Arial" w:cs="Arial"/>
              </w:rPr>
            </w:pPr>
            <w:r w:rsidRPr="00E22C82">
              <w:rPr>
                <w:rFonts w:ascii="Arial" w:hAnsi="Arial" w:cs="Arial"/>
              </w:rPr>
              <w:t>Dunialand</w:t>
            </w:r>
          </w:p>
        </w:tc>
        <w:tc>
          <w:tcPr>
            <w:tcW w:w="1588" w:type="dxa"/>
            <w:vAlign w:val="center"/>
          </w:tcPr>
          <w:p w14:paraId="62FF449D" w14:textId="77777777" w:rsidR="00902C86" w:rsidRPr="00E22C82" w:rsidRDefault="00902C86" w:rsidP="00E22C82">
            <w:pPr>
              <w:spacing w:line="360" w:lineRule="auto"/>
              <w:ind w:right="57"/>
              <w:rPr>
                <w:rFonts w:ascii="Arial" w:hAnsi="Arial" w:cs="Arial"/>
              </w:rPr>
            </w:pPr>
            <w:r w:rsidRPr="00E22C82">
              <w:rPr>
                <w:rFonts w:ascii="Arial" w:hAnsi="Arial" w:cs="Arial"/>
                <w:b/>
              </w:rPr>
              <w:t>26.3%</w:t>
            </w:r>
            <w:r w:rsidRPr="00E22C82">
              <w:rPr>
                <w:rFonts w:ascii="Arial" w:hAnsi="Arial" w:cs="Arial"/>
                <w:b/>
              </w:rPr>
              <w:tab/>
            </w:r>
          </w:p>
        </w:tc>
        <w:tc>
          <w:tcPr>
            <w:tcW w:w="1390" w:type="dxa"/>
            <w:vAlign w:val="center"/>
          </w:tcPr>
          <w:p w14:paraId="75F82C79" w14:textId="77777777" w:rsidR="00902C86" w:rsidRPr="00E22C82" w:rsidRDefault="00902C86" w:rsidP="00E22C82">
            <w:pPr>
              <w:spacing w:line="360" w:lineRule="auto"/>
              <w:ind w:right="57"/>
              <w:rPr>
                <w:rFonts w:ascii="Arial" w:hAnsi="Arial" w:cs="Arial"/>
              </w:rPr>
            </w:pPr>
            <w:r w:rsidRPr="00E22C82">
              <w:rPr>
                <w:rFonts w:ascii="Arial" w:hAnsi="Arial" w:cs="Arial"/>
                <w:b/>
              </w:rPr>
              <w:t>9.7%</w:t>
            </w:r>
          </w:p>
        </w:tc>
        <w:tc>
          <w:tcPr>
            <w:tcW w:w="1788" w:type="dxa"/>
            <w:vAlign w:val="center"/>
          </w:tcPr>
          <w:p w14:paraId="4CCF1E4F" w14:textId="77777777" w:rsidR="00902C86" w:rsidRPr="00E22C82" w:rsidRDefault="00902C86" w:rsidP="00E22C82">
            <w:pPr>
              <w:spacing w:line="360" w:lineRule="auto"/>
              <w:ind w:right="57"/>
              <w:rPr>
                <w:rFonts w:ascii="Arial" w:hAnsi="Arial" w:cs="Arial"/>
              </w:rPr>
            </w:pPr>
            <w:r w:rsidRPr="00E22C82">
              <w:rPr>
                <w:rFonts w:ascii="Arial" w:hAnsi="Arial" w:cs="Arial"/>
              </w:rPr>
              <w:t>-</w:t>
            </w:r>
          </w:p>
        </w:tc>
        <w:tc>
          <w:tcPr>
            <w:tcW w:w="1451" w:type="dxa"/>
            <w:vAlign w:val="center"/>
          </w:tcPr>
          <w:p w14:paraId="40CA9C62" w14:textId="77777777" w:rsidR="00902C86" w:rsidRPr="00E22C82" w:rsidRDefault="00902C86" w:rsidP="00E22C82">
            <w:pPr>
              <w:spacing w:line="360" w:lineRule="auto"/>
              <w:ind w:right="57"/>
              <w:rPr>
                <w:rFonts w:ascii="Arial" w:hAnsi="Arial" w:cs="Arial"/>
              </w:rPr>
            </w:pPr>
            <w:r w:rsidRPr="00E22C82">
              <w:rPr>
                <w:rFonts w:ascii="Arial" w:hAnsi="Arial" w:cs="Arial"/>
                <w:b/>
              </w:rPr>
              <w:t>11.5%</w:t>
            </w:r>
          </w:p>
        </w:tc>
        <w:tc>
          <w:tcPr>
            <w:tcW w:w="1534" w:type="dxa"/>
            <w:vAlign w:val="center"/>
          </w:tcPr>
          <w:p w14:paraId="37DE33B8" w14:textId="77777777" w:rsidR="00902C86" w:rsidRPr="00E22C82" w:rsidRDefault="00902C86" w:rsidP="00E22C82">
            <w:pPr>
              <w:spacing w:line="360" w:lineRule="auto"/>
              <w:ind w:right="57"/>
              <w:rPr>
                <w:rFonts w:ascii="Arial" w:hAnsi="Arial" w:cs="Arial"/>
              </w:rPr>
            </w:pPr>
            <w:r w:rsidRPr="00E22C82">
              <w:rPr>
                <w:rFonts w:ascii="Arial" w:hAnsi="Arial" w:cs="Arial"/>
                <w:b/>
              </w:rPr>
              <w:t>2.5%</w:t>
            </w:r>
          </w:p>
        </w:tc>
      </w:tr>
    </w:tbl>
    <w:p w14:paraId="6CBC6C1C" w14:textId="77777777" w:rsidR="000C268C" w:rsidRPr="00E22C82" w:rsidRDefault="000C268C" w:rsidP="00E22C82">
      <w:pPr>
        <w:spacing w:line="360" w:lineRule="auto"/>
        <w:rPr>
          <w:rFonts w:ascii="Arial" w:hAnsi="Arial" w:cs="Arial"/>
          <w:b/>
          <w:smallCaps/>
          <w:color w:val="595959"/>
        </w:rPr>
      </w:pPr>
    </w:p>
    <w:p w14:paraId="138C5A26" w14:textId="77777777" w:rsidR="002B738D" w:rsidRPr="00E22C82" w:rsidRDefault="002B738D" w:rsidP="00E22C82">
      <w:pPr>
        <w:spacing w:line="360" w:lineRule="auto"/>
        <w:rPr>
          <w:rFonts w:ascii="Arial" w:hAnsi="Arial" w:cs="Arial"/>
          <w:b/>
          <w:smallCaps/>
          <w:color w:val="595959"/>
        </w:rPr>
      </w:pPr>
      <w:r w:rsidRPr="00E22C82">
        <w:rPr>
          <w:rFonts w:ascii="Arial" w:hAnsi="Arial" w:cs="Arial"/>
          <w:b/>
          <w:smallCaps/>
          <w:color w:val="595959"/>
        </w:rPr>
        <w:t>hình 2: số phụ nữ nghiện ma túy tiếp cận HCT (2015 - 2016)</w:t>
      </w:r>
    </w:p>
    <w:p w14:paraId="0A6B0D8B" w14:textId="77777777" w:rsidR="00902C86" w:rsidRPr="00E22C82" w:rsidRDefault="00902C86" w:rsidP="00E22C82">
      <w:pPr>
        <w:spacing w:line="360" w:lineRule="auto"/>
        <w:rPr>
          <w:rFonts w:ascii="Arial" w:hAnsi="Arial" w:cs="Arial"/>
          <w:b/>
          <w:smallCaps/>
          <w:color w:val="595959"/>
        </w:rPr>
      </w:pPr>
    </w:p>
    <w:tbl>
      <w:tblPr>
        <w:tblW w:w="9339" w:type="dxa"/>
        <w:tblBorders>
          <w:top w:val="single" w:sz="4" w:space="0" w:color="A0C4E3"/>
          <w:left w:val="single" w:sz="4" w:space="0" w:color="A0C4E3"/>
          <w:bottom w:val="single" w:sz="4" w:space="0" w:color="A0C4E3"/>
          <w:right w:val="single" w:sz="4" w:space="0" w:color="A0C4E3"/>
          <w:insideH w:val="single" w:sz="4" w:space="0" w:color="A0C4E3"/>
          <w:insideV w:val="single" w:sz="4" w:space="0" w:color="A0C4E3"/>
        </w:tblBorders>
        <w:tblLayout w:type="fixed"/>
        <w:tblLook w:val="04A0" w:firstRow="1" w:lastRow="0" w:firstColumn="1" w:lastColumn="0" w:noHBand="0" w:noVBand="1"/>
      </w:tblPr>
      <w:tblGrid>
        <w:gridCol w:w="3603"/>
        <w:gridCol w:w="2757"/>
        <w:gridCol w:w="2979"/>
      </w:tblGrid>
      <w:tr w:rsidR="00902C86" w:rsidRPr="00E22C82" w14:paraId="2772EA83" w14:textId="77777777" w:rsidTr="0071142C">
        <w:trPr>
          <w:trHeight w:val="280"/>
        </w:trPr>
        <w:tc>
          <w:tcPr>
            <w:tcW w:w="3604" w:type="dxa"/>
          </w:tcPr>
          <w:p w14:paraId="47F347A4" w14:textId="77777777" w:rsidR="00902C86" w:rsidRPr="00E22C82" w:rsidRDefault="000C268C" w:rsidP="00E22C82">
            <w:pPr>
              <w:spacing w:after="200" w:line="360" w:lineRule="auto"/>
              <w:rPr>
                <w:rFonts w:ascii="Arial" w:hAnsi="Arial" w:cs="Arial"/>
                <w:b/>
              </w:rPr>
            </w:pPr>
            <w:r w:rsidRPr="00E22C82">
              <w:rPr>
                <w:rFonts w:ascii="Arial" w:hAnsi="Arial" w:cs="Arial"/>
                <w:b/>
              </w:rPr>
              <w:t>Các tỉnh thành ở</w:t>
            </w:r>
            <w:r w:rsidR="00902C86" w:rsidRPr="00E22C82">
              <w:rPr>
                <w:rFonts w:ascii="Arial" w:hAnsi="Arial" w:cs="Arial"/>
                <w:b/>
              </w:rPr>
              <w:t xml:space="preserve"> Dunialand</w:t>
            </w:r>
          </w:p>
        </w:tc>
        <w:tc>
          <w:tcPr>
            <w:tcW w:w="2757" w:type="dxa"/>
          </w:tcPr>
          <w:p w14:paraId="5B10369E" w14:textId="77777777" w:rsidR="00902C86" w:rsidRPr="00E22C82" w:rsidRDefault="00902C86" w:rsidP="00E22C82">
            <w:pPr>
              <w:spacing w:after="200" w:line="360" w:lineRule="auto"/>
              <w:rPr>
                <w:rFonts w:ascii="Arial" w:hAnsi="Arial" w:cs="Arial"/>
                <w:b/>
              </w:rPr>
            </w:pPr>
            <w:r w:rsidRPr="00E22C82">
              <w:rPr>
                <w:rFonts w:ascii="Arial" w:hAnsi="Arial" w:cs="Arial"/>
                <w:b/>
              </w:rPr>
              <w:t>2015</w:t>
            </w:r>
          </w:p>
        </w:tc>
        <w:tc>
          <w:tcPr>
            <w:tcW w:w="2979" w:type="dxa"/>
          </w:tcPr>
          <w:p w14:paraId="180C35A6" w14:textId="77777777" w:rsidR="00902C86" w:rsidRPr="00E22C82" w:rsidRDefault="00902C86" w:rsidP="00E22C82">
            <w:pPr>
              <w:spacing w:after="200" w:line="360" w:lineRule="auto"/>
              <w:rPr>
                <w:rFonts w:ascii="Arial" w:hAnsi="Arial" w:cs="Arial"/>
                <w:b/>
              </w:rPr>
            </w:pPr>
            <w:r w:rsidRPr="00E22C82">
              <w:rPr>
                <w:rFonts w:ascii="Arial" w:hAnsi="Arial" w:cs="Arial"/>
                <w:b/>
              </w:rPr>
              <w:t>2016</w:t>
            </w:r>
          </w:p>
        </w:tc>
      </w:tr>
      <w:tr w:rsidR="00902C86" w:rsidRPr="00E22C82" w14:paraId="47E756DC" w14:textId="77777777" w:rsidTr="0071142C">
        <w:trPr>
          <w:trHeight w:val="300"/>
        </w:trPr>
        <w:tc>
          <w:tcPr>
            <w:tcW w:w="3604" w:type="dxa"/>
          </w:tcPr>
          <w:p w14:paraId="7E9B68D2" w14:textId="77777777" w:rsidR="00902C86" w:rsidRPr="00E22C82" w:rsidRDefault="000C268C" w:rsidP="00E22C82">
            <w:pPr>
              <w:spacing w:line="360" w:lineRule="auto"/>
              <w:rPr>
                <w:rFonts w:ascii="Arial" w:hAnsi="Arial" w:cs="Arial"/>
              </w:rPr>
            </w:pPr>
            <w:r w:rsidRPr="00E22C82">
              <w:rPr>
                <w:rFonts w:ascii="Arial" w:hAnsi="Arial" w:cs="Arial"/>
              </w:rPr>
              <w:t xml:space="preserve">Tỉnh </w:t>
            </w:r>
            <w:r w:rsidR="00902C86" w:rsidRPr="00E22C82">
              <w:rPr>
                <w:rFonts w:ascii="Arial" w:hAnsi="Arial" w:cs="Arial"/>
              </w:rPr>
              <w:t>1</w:t>
            </w:r>
          </w:p>
        </w:tc>
        <w:tc>
          <w:tcPr>
            <w:tcW w:w="2757" w:type="dxa"/>
          </w:tcPr>
          <w:p w14:paraId="2B113A33" w14:textId="77777777" w:rsidR="00902C86" w:rsidRPr="00E22C82" w:rsidRDefault="00902C86" w:rsidP="00E22C82">
            <w:pPr>
              <w:spacing w:line="360" w:lineRule="auto"/>
              <w:rPr>
                <w:rFonts w:ascii="Arial" w:hAnsi="Arial" w:cs="Arial"/>
              </w:rPr>
            </w:pPr>
            <w:r w:rsidRPr="00E22C82">
              <w:rPr>
                <w:rFonts w:ascii="Arial" w:hAnsi="Arial" w:cs="Arial"/>
              </w:rPr>
              <w:t>27</w:t>
            </w:r>
          </w:p>
        </w:tc>
        <w:tc>
          <w:tcPr>
            <w:tcW w:w="2979" w:type="dxa"/>
          </w:tcPr>
          <w:p w14:paraId="4EF27E62" w14:textId="77777777" w:rsidR="00902C86" w:rsidRPr="00E22C82" w:rsidRDefault="00902C86" w:rsidP="00E22C82">
            <w:pPr>
              <w:spacing w:line="360" w:lineRule="auto"/>
              <w:rPr>
                <w:rFonts w:ascii="Arial" w:hAnsi="Arial" w:cs="Arial"/>
              </w:rPr>
            </w:pPr>
            <w:r w:rsidRPr="00E22C82">
              <w:rPr>
                <w:rFonts w:ascii="Arial" w:hAnsi="Arial" w:cs="Arial"/>
              </w:rPr>
              <w:t>6</w:t>
            </w:r>
          </w:p>
        </w:tc>
      </w:tr>
      <w:tr w:rsidR="00902C86" w:rsidRPr="00E22C82" w14:paraId="33F5EA7C" w14:textId="77777777" w:rsidTr="0071142C">
        <w:trPr>
          <w:trHeight w:val="460"/>
        </w:trPr>
        <w:tc>
          <w:tcPr>
            <w:tcW w:w="3604" w:type="dxa"/>
          </w:tcPr>
          <w:p w14:paraId="10FC06EC" w14:textId="77777777" w:rsidR="00902C86" w:rsidRPr="00E22C82" w:rsidRDefault="000C268C" w:rsidP="00E22C82">
            <w:pPr>
              <w:spacing w:line="360" w:lineRule="auto"/>
              <w:rPr>
                <w:rFonts w:ascii="Arial" w:hAnsi="Arial" w:cs="Arial"/>
              </w:rPr>
            </w:pPr>
            <w:r w:rsidRPr="00E22C82">
              <w:rPr>
                <w:rFonts w:ascii="Arial" w:hAnsi="Arial" w:cs="Arial"/>
              </w:rPr>
              <w:t>Tỉnh</w:t>
            </w:r>
            <w:r w:rsidR="00902C86" w:rsidRPr="00E22C82">
              <w:rPr>
                <w:rFonts w:ascii="Arial" w:hAnsi="Arial" w:cs="Arial"/>
              </w:rPr>
              <w:t xml:space="preserve"> 2 </w:t>
            </w:r>
          </w:p>
        </w:tc>
        <w:tc>
          <w:tcPr>
            <w:tcW w:w="2757" w:type="dxa"/>
          </w:tcPr>
          <w:p w14:paraId="2FA24CC6" w14:textId="77777777" w:rsidR="00902C86" w:rsidRPr="00E22C82" w:rsidRDefault="00902C86" w:rsidP="00E22C82">
            <w:pPr>
              <w:spacing w:line="360" w:lineRule="auto"/>
              <w:rPr>
                <w:rFonts w:ascii="Arial" w:hAnsi="Arial" w:cs="Arial"/>
              </w:rPr>
            </w:pPr>
            <w:r w:rsidRPr="00E22C82">
              <w:rPr>
                <w:rFonts w:ascii="Arial" w:hAnsi="Arial" w:cs="Arial"/>
              </w:rPr>
              <w:t>150</w:t>
            </w:r>
          </w:p>
        </w:tc>
        <w:tc>
          <w:tcPr>
            <w:tcW w:w="2979" w:type="dxa"/>
          </w:tcPr>
          <w:p w14:paraId="006814E3" w14:textId="77777777" w:rsidR="00902C86" w:rsidRPr="00E22C82" w:rsidRDefault="00902C86" w:rsidP="00E22C82">
            <w:pPr>
              <w:spacing w:line="360" w:lineRule="auto"/>
              <w:rPr>
                <w:rFonts w:ascii="Arial" w:hAnsi="Arial" w:cs="Arial"/>
              </w:rPr>
            </w:pPr>
            <w:r w:rsidRPr="00E22C82">
              <w:rPr>
                <w:rFonts w:ascii="Arial" w:hAnsi="Arial" w:cs="Arial"/>
              </w:rPr>
              <w:t>324</w:t>
            </w:r>
          </w:p>
        </w:tc>
      </w:tr>
      <w:tr w:rsidR="00902C86" w:rsidRPr="00E22C82" w14:paraId="3F905B7C" w14:textId="77777777" w:rsidTr="0071142C">
        <w:trPr>
          <w:trHeight w:val="500"/>
        </w:trPr>
        <w:tc>
          <w:tcPr>
            <w:tcW w:w="3604" w:type="dxa"/>
          </w:tcPr>
          <w:p w14:paraId="7C315C5B" w14:textId="77777777" w:rsidR="00902C86" w:rsidRPr="00E22C82" w:rsidRDefault="000C268C" w:rsidP="00E22C82">
            <w:pPr>
              <w:spacing w:line="360" w:lineRule="auto"/>
              <w:rPr>
                <w:rFonts w:ascii="Arial" w:hAnsi="Arial" w:cs="Arial"/>
              </w:rPr>
            </w:pPr>
            <w:r w:rsidRPr="00E22C82">
              <w:rPr>
                <w:rFonts w:ascii="Arial" w:hAnsi="Arial" w:cs="Arial"/>
              </w:rPr>
              <w:t>Tỉnh</w:t>
            </w:r>
            <w:r w:rsidR="00902C86" w:rsidRPr="00E22C82">
              <w:rPr>
                <w:rFonts w:ascii="Arial" w:hAnsi="Arial" w:cs="Arial"/>
              </w:rPr>
              <w:t xml:space="preserve"> 3 </w:t>
            </w:r>
          </w:p>
        </w:tc>
        <w:tc>
          <w:tcPr>
            <w:tcW w:w="2757" w:type="dxa"/>
          </w:tcPr>
          <w:p w14:paraId="0CB0F7F6" w14:textId="77777777" w:rsidR="00902C86" w:rsidRPr="00E22C82" w:rsidRDefault="00902C86" w:rsidP="00E22C82">
            <w:pPr>
              <w:spacing w:line="360" w:lineRule="auto"/>
              <w:rPr>
                <w:rFonts w:ascii="Arial" w:hAnsi="Arial" w:cs="Arial"/>
              </w:rPr>
            </w:pPr>
            <w:r w:rsidRPr="00E22C82">
              <w:rPr>
                <w:rFonts w:ascii="Arial" w:hAnsi="Arial" w:cs="Arial"/>
              </w:rPr>
              <w:t>186</w:t>
            </w:r>
          </w:p>
        </w:tc>
        <w:tc>
          <w:tcPr>
            <w:tcW w:w="2979" w:type="dxa"/>
          </w:tcPr>
          <w:p w14:paraId="7C25573B" w14:textId="77777777" w:rsidR="00902C86" w:rsidRPr="00E22C82" w:rsidRDefault="00902C86" w:rsidP="00E22C82">
            <w:pPr>
              <w:spacing w:line="360" w:lineRule="auto"/>
              <w:rPr>
                <w:rFonts w:ascii="Arial" w:hAnsi="Arial" w:cs="Arial"/>
              </w:rPr>
            </w:pPr>
            <w:r w:rsidRPr="00E22C82">
              <w:rPr>
                <w:rFonts w:ascii="Arial" w:hAnsi="Arial" w:cs="Arial"/>
              </w:rPr>
              <w:t>72</w:t>
            </w:r>
          </w:p>
        </w:tc>
      </w:tr>
      <w:tr w:rsidR="00902C86" w:rsidRPr="00E22C82" w14:paraId="17B6263C" w14:textId="77777777" w:rsidTr="0071142C">
        <w:trPr>
          <w:trHeight w:val="380"/>
        </w:trPr>
        <w:tc>
          <w:tcPr>
            <w:tcW w:w="3604" w:type="dxa"/>
          </w:tcPr>
          <w:p w14:paraId="20127100" w14:textId="77777777" w:rsidR="00902C86" w:rsidRPr="00E22C82" w:rsidRDefault="000C268C" w:rsidP="00E22C82">
            <w:pPr>
              <w:spacing w:line="360" w:lineRule="auto"/>
              <w:rPr>
                <w:rFonts w:ascii="Arial" w:hAnsi="Arial" w:cs="Arial"/>
              </w:rPr>
            </w:pPr>
            <w:r w:rsidRPr="00E22C82">
              <w:rPr>
                <w:rFonts w:ascii="Arial" w:hAnsi="Arial" w:cs="Arial"/>
              </w:rPr>
              <w:t>Tỉnh</w:t>
            </w:r>
            <w:r w:rsidR="00902C86" w:rsidRPr="00E22C82">
              <w:rPr>
                <w:rFonts w:ascii="Arial" w:hAnsi="Arial" w:cs="Arial"/>
              </w:rPr>
              <w:t xml:space="preserve"> 4 </w:t>
            </w:r>
          </w:p>
        </w:tc>
        <w:tc>
          <w:tcPr>
            <w:tcW w:w="2757" w:type="dxa"/>
          </w:tcPr>
          <w:p w14:paraId="7E85D561" w14:textId="77777777" w:rsidR="00902C86" w:rsidRPr="00E22C82" w:rsidRDefault="00902C86" w:rsidP="00E22C82">
            <w:pPr>
              <w:spacing w:line="360" w:lineRule="auto"/>
              <w:rPr>
                <w:rFonts w:ascii="Arial" w:hAnsi="Arial" w:cs="Arial"/>
              </w:rPr>
            </w:pPr>
            <w:r w:rsidRPr="00E22C82">
              <w:rPr>
                <w:rFonts w:ascii="Arial" w:hAnsi="Arial" w:cs="Arial"/>
              </w:rPr>
              <w:t>88</w:t>
            </w:r>
          </w:p>
        </w:tc>
        <w:tc>
          <w:tcPr>
            <w:tcW w:w="2979" w:type="dxa"/>
          </w:tcPr>
          <w:p w14:paraId="6F57D5E8" w14:textId="77777777" w:rsidR="00902C86" w:rsidRPr="00E22C82" w:rsidRDefault="00902C86" w:rsidP="00E22C82">
            <w:pPr>
              <w:spacing w:line="360" w:lineRule="auto"/>
              <w:rPr>
                <w:rFonts w:ascii="Arial" w:hAnsi="Arial" w:cs="Arial"/>
              </w:rPr>
            </w:pPr>
            <w:r w:rsidRPr="00E22C82">
              <w:rPr>
                <w:rFonts w:ascii="Arial" w:hAnsi="Arial" w:cs="Arial"/>
              </w:rPr>
              <w:t>61</w:t>
            </w:r>
          </w:p>
        </w:tc>
      </w:tr>
      <w:tr w:rsidR="00902C86" w:rsidRPr="00E22C82" w14:paraId="183286D4" w14:textId="77777777" w:rsidTr="0071142C">
        <w:trPr>
          <w:trHeight w:val="400"/>
        </w:trPr>
        <w:tc>
          <w:tcPr>
            <w:tcW w:w="3604" w:type="dxa"/>
          </w:tcPr>
          <w:p w14:paraId="41E59680" w14:textId="77777777" w:rsidR="00902C86" w:rsidRPr="00E22C82" w:rsidRDefault="000C268C" w:rsidP="00E22C82">
            <w:pPr>
              <w:spacing w:line="360" w:lineRule="auto"/>
              <w:rPr>
                <w:rFonts w:ascii="Arial" w:hAnsi="Arial" w:cs="Arial"/>
              </w:rPr>
            </w:pPr>
            <w:r w:rsidRPr="00E22C82">
              <w:rPr>
                <w:rFonts w:ascii="Arial" w:hAnsi="Arial" w:cs="Arial"/>
              </w:rPr>
              <w:t xml:space="preserve">Tỉnh </w:t>
            </w:r>
            <w:r w:rsidR="00902C86" w:rsidRPr="00E22C82">
              <w:rPr>
                <w:rFonts w:ascii="Arial" w:hAnsi="Arial" w:cs="Arial"/>
              </w:rPr>
              <w:t xml:space="preserve">5 </w:t>
            </w:r>
          </w:p>
        </w:tc>
        <w:tc>
          <w:tcPr>
            <w:tcW w:w="2757" w:type="dxa"/>
          </w:tcPr>
          <w:p w14:paraId="1FCB8A03" w14:textId="77777777" w:rsidR="00902C86" w:rsidRPr="00E22C82" w:rsidRDefault="00902C86" w:rsidP="00E22C82">
            <w:pPr>
              <w:spacing w:line="360" w:lineRule="auto"/>
              <w:rPr>
                <w:rFonts w:ascii="Arial" w:hAnsi="Arial" w:cs="Arial"/>
              </w:rPr>
            </w:pPr>
            <w:r w:rsidRPr="00E22C82">
              <w:rPr>
                <w:rFonts w:ascii="Arial" w:hAnsi="Arial" w:cs="Arial"/>
              </w:rPr>
              <w:t>260</w:t>
            </w:r>
          </w:p>
        </w:tc>
        <w:tc>
          <w:tcPr>
            <w:tcW w:w="2979" w:type="dxa"/>
          </w:tcPr>
          <w:p w14:paraId="5E7A62F0" w14:textId="77777777" w:rsidR="00902C86" w:rsidRPr="00E22C82" w:rsidRDefault="00902C86" w:rsidP="00E22C82">
            <w:pPr>
              <w:spacing w:line="360" w:lineRule="auto"/>
              <w:rPr>
                <w:rFonts w:ascii="Arial" w:hAnsi="Arial" w:cs="Arial"/>
              </w:rPr>
            </w:pPr>
            <w:r w:rsidRPr="00E22C82">
              <w:rPr>
                <w:rFonts w:ascii="Arial" w:hAnsi="Arial" w:cs="Arial"/>
              </w:rPr>
              <w:t>347</w:t>
            </w:r>
          </w:p>
        </w:tc>
      </w:tr>
      <w:tr w:rsidR="00902C86" w:rsidRPr="00E22C82" w14:paraId="52059E4F" w14:textId="77777777" w:rsidTr="0071142C">
        <w:trPr>
          <w:trHeight w:val="320"/>
        </w:trPr>
        <w:tc>
          <w:tcPr>
            <w:tcW w:w="3604" w:type="dxa"/>
          </w:tcPr>
          <w:p w14:paraId="656B2D3C" w14:textId="77777777" w:rsidR="00902C86" w:rsidRPr="00E22C82" w:rsidRDefault="000C268C" w:rsidP="00E22C82">
            <w:pPr>
              <w:spacing w:line="360" w:lineRule="auto"/>
              <w:rPr>
                <w:rFonts w:ascii="Arial" w:hAnsi="Arial" w:cs="Arial"/>
              </w:rPr>
            </w:pPr>
            <w:r w:rsidRPr="00E22C82">
              <w:rPr>
                <w:rFonts w:ascii="Arial" w:hAnsi="Arial" w:cs="Arial"/>
              </w:rPr>
              <w:t xml:space="preserve">Tỉnh </w:t>
            </w:r>
            <w:r w:rsidR="00902C86" w:rsidRPr="00E22C82">
              <w:rPr>
                <w:rFonts w:ascii="Arial" w:hAnsi="Arial" w:cs="Arial"/>
              </w:rPr>
              <w:t xml:space="preserve">6 </w:t>
            </w:r>
          </w:p>
        </w:tc>
        <w:tc>
          <w:tcPr>
            <w:tcW w:w="2757" w:type="dxa"/>
          </w:tcPr>
          <w:p w14:paraId="5BB335CE" w14:textId="77777777" w:rsidR="00902C86" w:rsidRPr="00E22C82" w:rsidRDefault="00902C86" w:rsidP="00E22C82">
            <w:pPr>
              <w:spacing w:line="360" w:lineRule="auto"/>
              <w:rPr>
                <w:rFonts w:ascii="Arial" w:hAnsi="Arial" w:cs="Arial"/>
              </w:rPr>
            </w:pPr>
            <w:r w:rsidRPr="00E22C82">
              <w:rPr>
                <w:rFonts w:ascii="Arial" w:hAnsi="Arial" w:cs="Arial"/>
              </w:rPr>
              <w:t>13</w:t>
            </w:r>
          </w:p>
        </w:tc>
        <w:tc>
          <w:tcPr>
            <w:tcW w:w="2979" w:type="dxa"/>
          </w:tcPr>
          <w:p w14:paraId="052405F8" w14:textId="77777777" w:rsidR="00902C86" w:rsidRPr="00E22C82" w:rsidRDefault="00902C86" w:rsidP="00E22C82">
            <w:pPr>
              <w:spacing w:line="360" w:lineRule="auto"/>
              <w:rPr>
                <w:rFonts w:ascii="Arial" w:hAnsi="Arial" w:cs="Arial"/>
              </w:rPr>
            </w:pPr>
            <w:r w:rsidRPr="00E22C82">
              <w:rPr>
                <w:rFonts w:ascii="Arial" w:hAnsi="Arial" w:cs="Arial"/>
              </w:rPr>
              <w:t>35</w:t>
            </w:r>
          </w:p>
        </w:tc>
      </w:tr>
    </w:tbl>
    <w:p w14:paraId="3C9724C6" w14:textId="77777777" w:rsidR="000C268C" w:rsidRPr="00E22C82" w:rsidRDefault="000C268C" w:rsidP="00E22C82">
      <w:pPr>
        <w:spacing w:line="360" w:lineRule="auto"/>
        <w:rPr>
          <w:rFonts w:ascii="Arial" w:hAnsi="Arial" w:cs="Arial"/>
          <w:b/>
          <w:smallCaps/>
          <w:color w:val="595959"/>
        </w:rPr>
      </w:pPr>
    </w:p>
    <w:p w14:paraId="0D6AA53C" w14:textId="77777777" w:rsidR="00902C86" w:rsidRPr="00E22C82" w:rsidRDefault="00902C86" w:rsidP="00E22C82">
      <w:pPr>
        <w:spacing w:line="360" w:lineRule="auto"/>
        <w:rPr>
          <w:rFonts w:ascii="Arial" w:hAnsi="Arial" w:cs="Arial"/>
        </w:rPr>
      </w:pPr>
      <w:r w:rsidRPr="00E22C82">
        <w:rPr>
          <w:rFonts w:ascii="Arial" w:hAnsi="Arial" w:cs="Arial"/>
        </w:rPr>
        <w:lastRenderedPageBreak/>
        <w:t>`</w:t>
      </w:r>
      <w:r w:rsidRPr="00E22C82">
        <w:rPr>
          <w:rFonts w:ascii="Arial" w:hAnsi="Arial" w:cs="Arial"/>
          <w:noProof/>
          <w:lang w:eastAsia="en-GB"/>
        </w:rPr>
        <w:drawing>
          <wp:inline distT="0" distB="0" distL="0" distR="0" wp14:anchorId="3B4595AA" wp14:editId="778B79B0">
            <wp:extent cx="3895725" cy="2381250"/>
            <wp:effectExtent l="0" t="0" r="9525"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3895725" cy="2381250"/>
                    </a:xfrm>
                    <a:prstGeom prst="rect">
                      <a:avLst/>
                    </a:prstGeom>
                    <a:ln/>
                  </pic:spPr>
                </pic:pic>
              </a:graphicData>
            </a:graphic>
          </wp:inline>
        </w:drawing>
      </w:r>
    </w:p>
    <w:p w14:paraId="4F51B873" w14:textId="77777777" w:rsidR="00902C86" w:rsidRPr="00E22C82" w:rsidRDefault="000C268C" w:rsidP="00E22C82">
      <w:pPr>
        <w:spacing w:line="360" w:lineRule="auto"/>
        <w:rPr>
          <w:rFonts w:ascii="Arial" w:hAnsi="Arial" w:cs="Arial"/>
          <w:b/>
          <w:smallCaps/>
          <w:color w:val="595959"/>
        </w:rPr>
      </w:pPr>
      <w:r w:rsidRPr="00E22C82">
        <w:rPr>
          <w:rFonts w:ascii="Arial" w:hAnsi="Arial" w:cs="Arial"/>
          <w:b/>
          <w:smallCaps/>
          <w:color w:val="595959"/>
        </w:rPr>
        <w:t>hình 4</w:t>
      </w:r>
      <w:r w:rsidR="00902C86" w:rsidRPr="00E22C82">
        <w:rPr>
          <w:rFonts w:ascii="Arial" w:hAnsi="Arial" w:cs="Arial"/>
          <w:b/>
          <w:smallCaps/>
          <w:color w:val="595959"/>
        </w:rPr>
        <w:t xml:space="preserve">: </w:t>
      </w:r>
      <w:r w:rsidRPr="00E22C82">
        <w:rPr>
          <w:rFonts w:ascii="Arial" w:hAnsi="Arial" w:cs="Arial"/>
          <w:b/>
          <w:smallCaps/>
          <w:color w:val="595959"/>
        </w:rPr>
        <w:t xml:space="preserve">tỉ lệ phụ nữ nghiện ma túy từng trải nghiệm bị xâm phạm nhân quyền </w:t>
      </w:r>
      <w:r w:rsidR="00902C86" w:rsidRPr="00E22C82">
        <w:rPr>
          <w:rFonts w:ascii="Arial" w:hAnsi="Arial" w:cs="Arial"/>
          <w:b/>
          <w:smallCaps/>
          <w:color w:val="595959"/>
        </w:rPr>
        <w:t>(2016)</w:t>
      </w:r>
    </w:p>
    <w:p w14:paraId="0D1E02D3" w14:textId="77777777" w:rsidR="00B14BBA" w:rsidRPr="00E22C82" w:rsidDel="00B4550C" w:rsidRDefault="00B14BBA" w:rsidP="00E22C82">
      <w:pPr>
        <w:spacing w:line="360" w:lineRule="auto"/>
        <w:rPr>
          <w:del w:id="49" w:author="Windows User" w:date="2017-12-29T16:28:00Z"/>
          <w:rFonts w:ascii="Arial" w:hAnsi="Arial" w:cs="Arial"/>
          <w:sz w:val="28"/>
          <w:szCs w:val="28"/>
        </w:rPr>
      </w:pPr>
    </w:p>
    <w:p w14:paraId="535F1378" w14:textId="77777777" w:rsidR="00BE0A80" w:rsidRPr="00E22C82" w:rsidRDefault="00BE0A80" w:rsidP="00E22C82">
      <w:pPr>
        <w:spacing w:line="360" w:lineRule="auto"/>
        <w:rPr>
          <w:rFonts w:ascii="Arial" w:hAnsi="Arial" w:cs="Arial"/>
          <w:sz w:val="24"/>
          <w:szCs w:val="28"/>
        </w:rPr>
      </w:pPr>
      <w:r w:rsidRPr="00E22C82">
        <w:rPr>
          <w:rFonts w:ascii="Arial" w:hAnsi="Arial" w:cs="Arial"/>
          <w:sz w:val="24"/>
          <w:szCs w:val="28"/>
        </w:rPr>
        <w:t xml:space="preserve">Các yếu tố cấu thành </w:t>
      </w:r>
      <w:r w:rsidR="00B14BBA" w:rsidRPr="00E22C82">
        <w:rPr>
          <w:rFonts w:ascii="Arial" w:hAnsi="Arial" w:cs="Arial"/>
          <w:sz w:val="24"/>
          <w:szCs w:val="28"/>
        </w:rPr>
        <w:t>nguy cơ</w:t>
      </w:r>
      <w:r w:rsidRPr="00E22C82">
        <w:rPr>
          <w:rFonts w:ascii="Arial" w:hAnsi="Arial" w:cs="Arial"/>
          <w:sz w:val="24"/>
          <w:szCs w:val="28"/>
        </w:rPr>
        <w:t xml:space="preserve"> và tính dễ tổn thương</w:t>
      </w:r>
    </w:p>
    <w:p w14:paraId="017AD2FE" w14:textId="77777777" w:rsidR="00BE0A80" w:rsidRPr="00E22C82" w:rsidRDefault="00BE0A80" w:rsidP="00E22C82">
      <w:pPr>
        <w:pStyle w:val="ListParagraph"/>
        <w:numPr>
          <w:ilvl w:val="0"/>
          <w:numId w:val="23"/>
        </w:numPr>
        <w:spacing w:line="360" w:lineRule="auto"/>
        <w:rPr>
          <w:rFonts w:ascii="Arial" w:hAnsi="Arial" w:cs="Arial"/>
          <w:sz w:val="24"/>
          <w:szCs w:val="28"/>
        </w:rPr>
      </w:pPr>
      <w:r w:rsidRPr="00E22C82">
        <w:rPr>
          <w:rFonts w:ascii="Arial" w:hAnsi="Arial" w:cs="Arial"/>
          <w:sz w:val="24"/>
          <w:szCs w:val="28"/>
        </w:rPr>
        <w:t>Nghèo đói (60% dân số)</w:t>
      </w:r>
    </w:p>
    <w:p w14:paraId="5FFCF911" w14:textId="77777777" w:rsidR="00BE0A80" w:rsidRPr="00E22C82" w:rsidRDefault="00BE0A80" w:rsidP="00E22C82">
      <w:pPr>
        <w:pStyle w:val="ListParagraph"/>
        <w:numPr>
          <w:ilvl w:val="0"/>
          <w:numId w:val="23"/>
        </w:numPr>
        <w:spacing w:line="360" w:lineRule="auto"/>
        <w:rPr>
          <w:rFonts w:ascii="Arial" w:hAnsi="Arial" w:cs="Arial"/>
          <w:sz w:val="24"/>
          <w:szCs w:val="28"/>
        </w:rPr>
      </w:pPr>
      <w:r w:rsidRPr="00E22C82">
        <w:rPr>
          <w:rFonts w:ascii="Arial" w:hAnsi="Arial" w:cs="Arial"/>
          <w:sz w:val="24"/>
          <w:szCs w:val="28"/>
        </w:rPr>
        <w:t>Thất nghiệp</w:t>
      </w:r>
    </w:p>
    <w:p w14:paraId="06EBF41F" w14:textId="77777777" w:rsidR="00BE0A80" w:rsidRPr="00E22C82" w:rsidRDefault="00BE0A80" w:rsidP="00E22C82">
      <w:pPr>
        <w:pStyle w:val="ListParagraph"/>
        <w:numPr>
          <w:ilvl w:val="0"/>
          <w:numId w:val="23"/>
        </w:numPr>
        <w:spacing w:line="360" w:lineRule="auto"/>
        <w:rPr>
          <w:rFonts w:ascii="Arial" w:hAnsi="Arial" w:cs="Arial"/>
          <w:sz w:val="24"/>
          <w:szCs w:val="28"/>
        </w:rPr>
      </w:pPr>
      <w:r w:rsidRPr="00E22C82">
        <w:rPr>
          <w:rFonts w:ascii="Arial" w:hAnsi="Arial" w:cs="Arial"/>
          <w:sz w:val="24"/>
          <w:szCs w:val="28"/>
        </w:rPr>
        <w:t>Tăng số người sử dụng ma túy hàng năm với tốc độ tăng trưởng khoảng 15% (45-55 nghìn, 60% là tiêm chích</w:t>
      </w:r>
      <w:r w:rsidR="00B14BBA" w:rsidRPr="00E22C82">
        <w:rPr>
          <w:rFonts w:ascii="Arial" w:hAnsi="Arial" w:cs="Arial"/>
          <w:sz w:val="24"/>
          <w:szCs w:val="28"/>
        </w:rPr>
        <w:t xml:space="preserve"> ma túy</w:t>
      </w:r>
      <w:r w:rsidRPr="00E22C82">
        <w:rPr>
          <w:rFonts w:ascii="Arial" w:hAnsi="Arial" w:cs="Arial"/>
          <w:sz w:val="24"/>
          <w:szCs w:val="28"/>
        </w:rPr>
        <w:t>)</w:t>
      </w:r>
    </w:p>
    <w:p w14:paraId="2500FA44" w14:textId="77777777" w:rsidR="00BE0A80" w:rsidRPr="00E22C82" w:rsidRDefault="00BE0A80" w:rsidP="00E22C82">
      <w:pPr>
        <w:pStyle w:val="ListParagraph"/>
        <w:numPr>
          <w:ilvl w:val="0"/>
          <w:numId w:val="23"/>
        </w:numPr>
        <w:spacing w:line="360" w:lineRule="auto"/>
        <w:rPr>
          <w:rFonts w:ascii="Arial" w:hAnsi="Arial" w:cs="Arial"/>
          <w:sz w:val="24"/>
          <w:szCs w:val="28"/>
        </w:rPr>
      </w:pPr>
      <w:r w:rsidRPr="00E22C82">
        <w:rPr>
          <w:rFonts w:ascii="Arial" w:hAnsi="Arial" w:cs="Arial"/>
          <w:sz w:val="24"/>
          <w:szCs w:val="28"/>
        </w:rPr>
        <w:t xml:space="preserve">Tăng số phụ nữ </w:t>
      </w:r>
      <w:r w:rsidR="00B14BBA" w:rsidRPr="00E22C82">
        <w:rPr>
          <w:rFonts w:ascii="Arial" w:hAnsi="Arial" w:cs="Arial"/>
          <w:sz w:val="24"/>
          <w:szCs w:val="28"/>
        </w:rPr>
        <w:t xml:space="preserve">hành nghề </w:t>
      </w:r>
      <w:r w:rsidRPr="00E22C82">
        <w:rPr>
          <w:rFonts w:ascii="Arial" w:hAnsi="Arial" w:cs="Arial"/>
          <w:sz w:val="24"/>
          <w:szCs w:val="28"/>
        </w:rPr>
        <w:t>mại dâm</w:t>
      </w:r>
    </w:p>
    <w:p w14:paraId="318DD49A" w14:textId="77777777" w:rsidR="00BE0A80" w:rsidRPr="00E22C82" w:rsidRDefault="00B14BBA" w:rsidP="00E22C82">
      <w:pPr>
        <w:pStyle w:val="ListParagraph"/>
        <w:numPr>
          <w:ilvl w:val="0"/>
          <w:numId w:val="23"/>
        </w:numPr>
        <w:spacing w:line="360" w:lineRule="auto"/>
        <w:rPr>
          <w:rFonts w:ascii="Arial" w:hAnsi="Arial" w:cs="Arial"/>
          <w:sz w:val="24"/>
          <w:szCs w:val="28"/>
        </w:rPr>
      </w:pPr>
      <w:r w:rsidRPr="00E22C82">
        <w:rPr>
          <w:rFonts w:ascii="Arial" w:hAnsi="Arial" w:cs="Arial"/>
          <w:sz w:val="24"/>
          <w:szCs w:val="28"/>
        </w:rPr>
        <w:t xml:space="preserve">Sự di </w:t>
      </w:r>
      <w:r w:rsidR="00BE0A80" w:rsidRPr="00E22C82">
        <w:rPr>
          <w:rFonts w:ascii="Arial" w:hAnsi="Arial" w:cs="Arial"/>
          <w:sz w:val="24"/>
          <w:szCs w:val="28"/>
        </w:rPr>
        <w:t>cư trong và ngoài nước</w:t>
      </w:r>
    </w:p>
    <w:p w14:paraId="2921DFE1" w14:textId="77777777" w:rsidR="00BE0A80" w:rsidRPr="00E22C82" w:rsidRDefault="00BE0A80" w:rsidP="00E22C82">
      <w:pPr>
        <w:pStyle w:val="ListParagraph"/>
        <w:numPr>
          <w:ilvl w:val="0"/>
          <w:numId w:val="23"/>
        </w:numPr>
        <w:spacing w:line="360" w:lineRule="auto"/>
        <w:rPr>
          <w:rFonts w:ascii="Arial" w:hAnsi="Arial" w:cs="Arial"/>
          <w:sz w:val="24"/>
          <w:szCs w:val="28"/>
        </w:rPr>
      </w:pPr>
      <w:r w:rsidRPr="00E22C82">
        <w:rPr>
          <w:rFonts w:ascii="Arial" w:hAnsi="Arial" w:cs="Arial"/>
          <w:sz w:val="24"/>
          <w:szCs w:val="28"/>
        </w:rPr>
        <w:t>Thiếu tiếp cận thông tin về HIV &amp; AIDS</w:t>
      </w:r>
    </w:p>
    <w:p w14:paraId="13967C9A" w14:textId="77777777" w:rsidR="00BE0A80" w:rsidRPr="00E22C82" w:rsidRDefault="00BE0A80" w:rsidP="00E22C82">
      <w:pPr>
        <w:pStyle w:val="ListParagraph"/>
        <w:numPr>
          <w:ilvl w:val="0"/>
          <w:numId w:val="23"/>
        </w:numPr>
        <w:spacing w:line="360" w:lineRule="auto"/>
        <w:rPr>
          <w:rFonts w:ascii="Arial" w:hAnsi="Arial" w:cs="Arial"/>
          <w:sz w:val="24"/>
          <w:szCs w:val="28"/>
        </w:rPr>
      </w:pPr>
      <w:r w:rsidRPr="00E22C82">
        <w:rPr>
          <w:rFonts w:ascii="Arial" w:hAnsi="Arial" w:cs="Arial"/>
          <w:sz w:val="24"/>
          <w:szCs w:val="28"/>
        </w:rPr>
        <w:t xml:space="preserve">Thiếu dịch vụ xét nghiệm HIV </w:t>
      </w:r>
      <w:r w:rsidR="00B14BBA" w:rsidRPr="00E22C82">
        <w:rPr>
          <w:rFonts w:ascii="Arial" w:hAnsi="Arial" w:cs="Arial"/>
          <w:sz w:val="24"/>
          <w:szCs w:val="28"/>
        </w:rPr>
        <w:t>ẩn</w:t>
      </w:r>
      <w:r w:rsidRPr="00E22C82">
        <w:rPr>
          <w:rFonts w:ascii="Arial" w:hAnsi="Arial" w:cs="Arial"/>
          <w:sz w:val="24"/>
          <w:szCs w:val="28"/>
        </w:rPr>
        <w:t xml:space="preserve"> danh</w:t>
      </w:r>
    </w:p>
    <w:p w14:paraId="0F36ECD3" w14:textId="77777777" w:rsidR="00902C86" w:rsidRPr="00E22C82" w:rsidRDefault="00BE0A80" w:rsidP="00E22C82">
      <w:pPr>
        <w:pStyle w:val="ListParagraph"/>
        <w:numPr>
          <w:ilvl w:val="0"/>
          <w:numId w:val="23"/>
        </w:numPr>
        <w:spacing w:line="360" w:lineRule="auto"/>
        <w:rPr>
          <w:rFonts w:ascii="Arial" w:hAnsi="Arial" w:cs="Arial"/>
          <w:sz w:val="24"/>
          <w:szCs w:val="28"/>
        </w:rPr>
      </w:pPr>
      <w:r w:rsidRPr="00E22C82">
        <w:rPr>
          <w:rFonts w:ascii="Arial" w:hAnsi="Arial" w:cs="Arial"/>
          <w:sz w:val="24"/>
          <w:szCs w:val="28"/>
        </w:rPr>
        <w:t>Các nhóm dễ tổn thương khác như quân đội, dân quân, tù nhân, khách hàng của gái mại dâm và những người khác không được đề cập trong các chương trình phòng chống hiện có</w:t>
      </w:r>
    </w:p>
    <w:p w14:paraId="49281C11" w14:textId="77777777" w:rsidR="00BE0A80" w:rsidRPr="00E22C82" w:rsidRDefault="00BE0A80" w:rsidP="00E22C82">
      <w:pPr>
        <w:spacing w:line="360" w:lineRule="auto"/>
        <w:rPr>
          <w:rFonts w:ascii="Arial" w:hAnsi="Arial" w:cs="Arial"/>
          <w:sz w:val="28"/>
          <w:szCs w:val="28"/>
        </w:rPr>
      </w:pPr>
    </w:p>
    <w:p w14:paraId="22C9819C" w14:textId="77777777" w:rsidR="00E22C82" w:rsidRDefault="00E22C82">
      <w:pPr>
        <w:spacing w:after="200" w:line="276" w:lineRule="auto"/>
        <w:jc w:val="left"/>
        <w:rPr>
          <w:rFonts w:ascii="Arial" w:hAnsi="Arial" w:cs="Arial"/>
          <w:b/>
          <w:sz w:val="28"/>
        </w:rPr>
      </w:pPr>
      <w:r>
        <w:rPr>
          <w:rFonts w:ascii="Arial" w:hAnsi="Arial" w:cs="Arial"/>
          <w:b/>
          <w:sz w:val="28"/>
        </w:rPr>
        <w:br w:type="page"/>
      </w:r>
    </w:p>
    <w:p w14:paraId="277DF173" w14:textId="77777777" w:rsidR="00902C86" w:rsidRPr="00E22C82" w:rsidRDefault="00B14BBA" w:rsidP="00E22C82">
      <w:pPr>
        <w:spacing w:line="360" w:lineRule="auto"/>
        <w:rPr>
          <w:rFonts w:ascii="Arial" w:hAnsi="Arial" w:cs="Arial"/>
          <w:sz w:val="28"/>
        </w:rPr>
      </w:pPr>
      <w:r w:rsidRPr="00E22C82">
        <w:rPr>
          <w:rFonts w:ascii="Arial" w:hAnsi="Arial" w:cs="Arial"/>
          <w:b/>
          <w:sz w:val="28"/>
        </w:rPr>
        <w:lastRenderedPageBreak/>
        <w:t>Pháp luật và các quy định</w:t>
      </w:r>
      <w:r w:rsidRPr="00E22C82">
        <w:rPr>
          <w:rFonts w:ascii="Arial" w:hAnsi="Arial" w:cs="Arial"/>
          <w:sz w:val="28"/>
        </w:rPr>
        <w:t xml:space="preserve"> </w:t>
      </w:r>
    </w:p>
    <w:p w14:paraId="25A48FF6" w14:textId="77777777" w:rsidR="00642C78" w:rsidRPr="00E22C82" w:rsidRDefault="00642C78" w:rsidP="00E22C82">
      <w:pPr>
        <w:spacing w:line="360" w:lineRule="auto"/>
        <w:rPr>
          <w:rFonts w:ascii="Arial" w:hAnsi="Arial" w:cs="Arial"/>
        </w:rPr>
      </w:pPr>
      <w:r w:rsidRPr="00E22C82">
        <w:rPr>
          <w:rFonts w:ascii="Arial" w:hAnsi="Arial" w:cs="Arial"/>
        </w:rPr>
        <w:t>CÁC ĐIỀU KHOẢN ĐƯỢC LỰA CHỌN TRONG HIẾN PHÁP CỦA DUNIALAND</w:t>
      </w:r>
    </w:p>
    <w:p w14:paraId="35339946" w14:textId="77777777" w:rsidR="00BE0A80" w:rsidRPr="00E22C82" w:rsidRDefault="00BE0A80" w:rsidP="00E22C82">
      <w:pPr>
        <w:spacing w:line="360" w:lineRule="auto"/>
        <w:rPr>
          <w:rFonts w:ascii="Arial" w:hAnsi="Arial" w:cs="Arial"/>
        </w:rPr>
      </w:pPr>
      <w:r w:rsidRPr="00E22C82">
        <w:rPr>
          <w:rFonts w:ascii="Arial" w:hAnsi="Arial" w:cs="Arial"/>
        </w:rPr>
        <w:t xml:space="preserve">Điều 22 mọi công dân đều bình đẳng trước pháp luật, không phân biệt chủng tộc, tôn giáo, giới tính, có cơ hội </w:t>
      </w:r>
      <w:r w:rsidR="00BF7C02" w:rsidRPr="00E22C82">
        <w:rPr>
          <w:rFonts w:ascii="Arial" w:hAnsi="Arial" w:cs="Arial"/>
        </w:rPr>
        <w:t>như nhau trong việc</w:t>
      </w:r>
      <w:r w:rsidRPr="00E22C82">
        <w:rPr>
          <w:rFonts w:ascii="Arial" w:hAnsi="Arial" w:cs="Arial"/>
        </w:rPr>
        <w:t xml:space="preserve"> hưởng các quyền lợi của mình tương ứng với đóng góp của </w:t>
      </w:r>
      <w:r w:rsidR="00BF7C02" w:rsidRPr="00E22C82">
        <w:rPr>
          <w:rFonts w:ascii="Arial" w:hAnsi="Arial" w:cs="Arial"/>
        </w:rPr>
        <w:t>bản thân</w:t>
      </w:r>
      <w:r w:rsidRPr="00E22C82">
        <w:rPr>
          <w:rFonts w:ascii="Arial" w:hAnsi="Arial" w:cs="Arial"/>
        </w:rPr>
        <w:t xml:space="preserve"> </w:t>
      </w:r>
      <w:r w:rsidR="00BF7C02" w:rsidRPr="00E22C82">
        <w:rPr>
          <w:rFonts w:ascii="Arial" w:hAnsi="Arial" w:cs="Arial"/>
        </w:rPr>
        <w:t>về mặt</w:t>
      </w:r>
      <w:r w:rsidRPr="00E22C82">
        <w:rPr>
          <w:rFonts w:ascii="Arial" w:hAnsi="Arial" w:cs="Arial"/>
        </w:rPr>
        <w:t xml:space="preserve"> lao động chân tay hoặc tinh thần và có quyền thừa kế</w:t>
      </w:r>
      <w:r w:rsidR="00BF7C02" w:rsidRPr="00E22C82">
        <w:rPr>
          <w:rFonts w:ascii="Arial" w:hAnsi="Arial" w:cs="Arial"/>
        </w:rPr>
        <w:t xml:space="preserve"> theo</w:t>
      </w:r>
      <w:r w:rsidRPr="00E22C82">
        <w:rPr>
          <w:rFonts w:ascii="Arial" w:hAnsi="Arial" w:cs="Arial"/>
        </w:rPr>
        <w:t xml:space="preserve"> luật</w:t>
      </w:r>
      <w:r w:rsidR="00BF7C02" w:rsidRPr="00E22C82">
        <w:rPr>
          <w:rFonts w:ascii="Arial" w:hAnsi="Arial" w:cs="Arial"/>
        </w:rPr>
        <w:t xml:space="preserve"> định</w:t>
      </w:r>
      <w:r w:rsidRPr="00E22C82">
        <w:rPr>
          <w:rFonts w:ascii="Arial" w:hAnsi="Arial" w:cs="Arial"/>
        </w:rPr>
        <w:t>.</w:t>
      </w:r>
    </w:p>
    <w:p w14:paraId="178BE228" w14:textId="77777777" w:rsidR="00BE0A80" w:rsidRPr="00E22C82" w:rsidRDefault="00BE0A80" w:rsidP="00E22C82">
      <w:pPr>
        <w:spacing w:line="360" w:lineRule="auto"/>
        <w:rPr>
          <w:rFonts w:ascii="Arial" w:hAnsi="Arial" w:cs="Arial"/>
        </w:rPr>
      </w:pPr>
      <w:r w:rsidRPr="00E22C82">
        <w:rPr>
          <w:rFonts w:ascii="Arial" w:hAnsi="Arial" w:cs="Arial"/>
        </w:rPr>
        <w:t xml:space="preserve">Điều 32A Cộng hoà Dân chủ </w:t>
      </w:r>
      <w:r w:rsidR="002B738D" w:rsidRPr="00E22C82">
        <w:rPr>
          <w:rFonts w:ascii="Arial" w:hAnsi="Arial" w:cs="Arial"/>
        </w:rPr>
        <w:t xml:space="preserve">Dunialand </w:t>
      </w:r>
      <w:r w:rsidRPr="00E22C82">
        <w:rPr>
          <w:rFonts w:ascii="Arial" w:hAnsi="Arial" w:cs="Arial"/>
        </w:rPr>
        <w:t>sẽ chăm sóc cho mẹ và con.</w:t>
      </w:r>
    </w:p>
    <w:p w14:paraId="6C6FD632" w14:textId="77777777" w:rsidR="00BE0A80" w:rsidRPr="00E22C82" w:rsidRDefault="00BE0A80" w:rsidP="00E22C82">
      <w:pPr>
        <w:spacing w:line="360" w:lineRule="auto"/>
        <w:rPr>
          <w:rFonts w:ascii="Arial" w:hAnsi="Arial" w:cs="Arial"/>
        </w:rPr>
      </w:pPr>
      <w:r w:rsidRPr="00E22C82">
        <w:rPr>
          <w:rFonts w:ascii="Arial" w:hAnsi="Arial" w:cs="Arial"/>
        </w:rPr>
        <w:t xml:space="preserve">Điều 367 </w:t>
      </w:r>
      <w:r w:rsidR="002B738D" w:rsidRPr="00E22C82">
        <w:rPr>
          <w:rFonts w:ascii="Arial" w:hAnsi="Arial" w:cs="Arial"/>
        </w:rPr>
        <w:t xml:space="preserve">Theo chính sách y tế do Cộng hoà Dân chủ Dunialand </w:t>
      </w:r>
      <w:r w:rsidRPr="00E22C82">
        <w:rPr>
          <w:rFonts w:ascii="Arial" w:hAnsi="Arial" w:cs="Arial"/>
        </w:rPr>
        <w:t>mỗ</w:t>
      </w:r>
      <w:r w:rsidR="002B738D" w:rsidRPr="00E22C82">
        <w:rPr>
          <w:rFonts w:ascii="Arial" w:hAnsi="Arial" w:cs="Arial"/>
        </w:rPr>
        <w:t xml:space="preserve">i công dân </w:t>
      </w:r>
      <w:r w:rsidRPr="00E22C82">
        <w:rPr>
          <w:rFonts w:ascii="Arial" w:hAnsi="Arial" w:cs="Arial"/>
        </w:rPr>
        <w:t>đề</w:t>
      </w:r>
      <w:r w:rsidR="002B738D" w:rsidRPr="00E22C82">
        <w:rPr>
          <w:rFonts w:ascii="Arial" w:hAnsi="Arial" w:cs="Arial"/>
        </w:rPr>
        <w:t>u</w:t>
      </w:r>
      <w:r w:rsidRPr="00E22C82">
        <w:rPr>
          <w:rFonts w:ascii="Arial" w:hAnsi="Arial" w:cs="Arial"/>
        </w:rPr>
        <w:t xml:space="preserve"> có quyền </w:t>
      </w:r>
      <w:r w:rsidR="002B738D" w:rsidRPr="00E22C82">
        <w:rPr>
          <w:rFonts w:ascii="Arial" w:hAnsi="Arial" w:cs="Arial"/>
        </w:rPr>
        <w:t xml:space="preserve">được </w:t>
      </w:r>
      <w:r w:rsidRPr="00E22C82">
        <w:rPr>
          <w:rFonts w:ascii="Arial" w:hAnsi="Arial" w:cs="Arial"/>
        </w:rPr>
        <w:t>chăm sóc sức khoẻ.</w:t>
      </w:r>
    </w:p>
    <w:p w14:paraId="197928D0" w14:textId="77777777" w:rsidR="00BE0A80" w:rsidRPr="00E22C82" w:rsidDel="00B4550C" w:rsidRDefault="00BE0A80" w:rsidP="00E22C82">
      <w:pPr>
        <w:spacing w:line="360" w:lineRule="auto"/>
        <w:rPr>
          <w:del w:id="50" w:author="Windows User" w:date="2017-12-29T16:29:00Z"/>
          <w:rFonts w:ascii="Arial" w:hAnsi="Arial" w:cs="Arial"/>
        </w:rPr>
      </w:pPr>
    </w:p>
    <w:p w14:paraId="581F75B9" w14:textId="77777777" w:rsidR="00BE0A80" w:rsidRPr="00E22C82" w:rsidRDefault="00BE0A80" w:rsidP="00E22C82">
      <w:pPr>
        <w:spacing w:line="360" w:lineRule="auto"/>
        <w:rPr>
          <w:rFonts w:ascii="Arial" w:hAnsi="Arial" w:cs="Arial"/>
        </w:rPr>
      </w:pPr>
      <w:r w:rsidRPr="00E22C82">
        <w:rPr>
          <w:rFonts w:ascii="Arial" w:hAnsi="Arial" w:cs="Arial"/>
        </w:rPr>
        <w:t xml:space="preserve">MÃ </w:t>
      </w:r>
      <w:r w:rsidR="002B738D" w:rsidRPr="00E22C82">
        <w:rPr>
          <w:rFonts w:ascii="Arial" w:hAnsi="Arial" w:cs="Arial"/>
        </w:rPr>
        <w:t>HÌNH PHẠT</w:t>
      </w:r>
    </w:p>
    <w:p w14:paraId="49F422F5" w14:textId="77777777" w:rsidR="00BE0A80" w:rsidRPr="00E22C82" w:rsidRDefault="00BE0A80" w:rsidP="00E22C82">
      <w:pPr>
        <w:spacing w:line="360" w:lineRule="auto"/>
        <w:rPr>
          <w:rFonts w:ascii="Arial" w:hAnsi="Arial" w:cs="Arial"/>
        </w:rPr>
      </w:pPr>
      <w:r w:rsidRPr="00E22C82">
        <w:rPr>
          <w:rFonts w:ascii="Arial" w:hAnsi="Arial" w:cs="Arial"/>
        </w:rPr>
        <w:t xml:space="preserve">Các mục 354 và 509 đề cập đến bạo lực </w:t>
      </w:r>
      <w:r w:rsidR="002B738D" w:rsidRPr="00E22C82">
        <w:rPr>
          <w:rFonts w:ascii="Arial" w:hAnsi="Arial" w:cs="Arial"/>
        </w:rPr>
        <w:t>với</w:t>
      </w:r>
      <w:r w:rsidRPr="00E22C82">
        <w:rPr>
          <w:rFonts w:ascii="Arial" w:hAnsi="Arial" w:cs="Arial"/>
        </w:rPr>
        <w:t xml:space="preserve"> ý đồ phạm tội, và đe dọa phẩm giá của người phụ nữ bằng cử chỉ</w:t>
      </w:r>
      <w:r w:rsidR="002B738D" w:rsidRPr="00E22C82">
        <w:rPr>
          <w:rFonts w:ascii="Arial" w:hAnsi="Arial" w:cs="Arial"/>
        </w:rPr>
        <w:t xml:space="preserve">, </w:t>
      </w:r>
      <w:r w:rsidRPr="00E22C82">
        <w:rPr>
          <w:rFonts w:ascii="Arial" w:hAnsi="Arial" w:cs="Arial"/>
        </w:rPr>
        <w:t xml:space="preserve">lời nói hoặc </w:t>
      </w:r>
      <w:r w:rsidR="002B738D" w:rsidRPr="00E22C82">
        <w:rPr>
          <w:rFonts w:ascii="Arial" w:hAnsi="Arial" w:cs="Arial"/>
        </w:rPr>
        <w:t>h</w:t>
      </w:r>
      <w:r w:rsidRPr="00E22C82">
        <w:rPr>
          <w:rFonts w:ascii="Arial" w:hAnsi="Arial" w:cs="Arial"/>
        </w:rPr>
        <w:t xml:space="preserve">ành động - bảo vệ phụ nữ khỏi bị lạm dụng, dụ dỗ và </w:t>
      </w:r>
      <w:r w:rsidR="002B738D" w:rsidRPr="00E22C82">
        <w:rPr>
          <w:rFonts w:ascii="Arial" w:hAnsi="Arial" w:cs="Arial"/>
        </w:rPr>
        <w:t xml:space="preserve">có </w:t>
      </w:r>
      <w:r w:rsidRPr="00E22C82">
        <w:rPr>
          <w:rFonts w:ascii="Arial" w:hAnsi="Arial" w:cs="Arial"/>
        </w:rPr>
        <w:t xml:space="preserve">quan hệ tình dục với phụ nữ </w:t>
      </w:r>
      <w:r w:rsidR="002B738D" w:rsidRPr="00E22C82">
        <w:rPr>
          <w:rFonts w:ascii="Arial" w:hAnsi="Arial" w:cs="Arial"/>
        </w:rPr>
        <w:t>chưa vị thành niên</w:t>
      </w:r>
      <w:r w:rsidRPr="00E22C82">
        <w:rPr>
          <w:rFonts w:ascii="Arial" w:hAnsi="Arial" w:cs="Arial"/>
        </w:rPr>
        <w:t>.</w:t>
      </w:r>
    </w:p>
    <w:p w14:paraId="35EDE84C" w14:textId="77777777" w:rsidR="00BE0A80" w:rsidRPr="00E22C82" w:rsidRDefault="00BE0A80" w:rsidP="00E22C82">
      <w:pPr>
        <w:spacing w:line="360" w:lineRule="auto"/>
        <w:rPr>
          <w:rFonts w:ascii="Arial" w:hAnsi="Arial" w:cs="Arial"/>
        </w:rPr>
      </w:pPr>
    </w:p>
    <w:p w14:paraId="02F5768B" w14:textId="77777777" w:rsidR="00BE0A80" w:rsidRPr="00E22C82" w:rsidRDefault="002B738D" w:rsidP="00E22C82">
      <w:pPr>
        <w:spacing w:line="360" w:lineRule="auto"/>
        <w:rPr>
          <w:rFonts w:ascii="Arial" w:hAnsi="Arial" w:cs="Arial"/>
        </w:rPr>
      </w:pPr>
      <w:r w:rsidRPr="00E22C82">
        <w:rPr>
          <w:rFonts w:ascii="Arial" w:hAnsi="Arial" w:cs="Arial"/>
        </w:rPr>
        <w:t>CÁ</w:t>
      </w:r>
      <w:r w:rsidR="00B4550C">
        <w:rPr>
          <w:rFonts w:ascii="Arial" w:hAnsi="Arial" w:cs="Arial"/>
        </w:rPr>
        <w:t>C ĐẠO LUẬT ÁP DỤNG TRONG TRẠI GIAM</w:t>
      </w:r>
    </w:p>
    <w:p w14:paraId="1DD15830" w14:textId="77777777" w:rsidR="00BE0A80" w:rsidRPr="00E22C82" w:rsidRDefault="00BE0A80" w:rsidP="00E22C82">
      <w:pPr>
        <w:spacing w:line="360" w:lineRule="auto"/>
        <w:rPr>
          <w:rFonts w:ascii="Arial" w:hAnsi="Arial" w:cs="Arial"/>
        </w:rPr>
      </w:pPr>
      <w:r w:rsidRPr="00E22C82">
        <w:rPr>
          <w:rFonts w:ascii="Arial" w:hAnsi="Arial" w:cs="Arial"/>
        </w:rPr>
        <w:t xml:space="preserve">Đạo luật Nhà tù 1894-1909 Chương VI quy định quyền của tù nhân </w:t>
      </w:r>
      <w:r w:rsidR="002B738D" w:rsidRPr="00E22C82">
        <w:rPr>
          <w:rFonts w:ascii="Arial" w:hAnsi="Arial" w:cs="Arial"/>
        </w:rPr>
        <w:t xml:space="preserve">được </w:t>
      </w:r>
      <w:r w:rsidRPr="00E22C82">
        <w:rPr>
          <w:rFonts w:ascii="Arial" w:hAnsi="Arial" w:cs="Arial"/>
        </w:rPr>
        <w:t xml:space="preserve">yêu cầu gặp nhân viên y tế và nghĩa vụ của nhà chức trách </w:t>
      </w:r>
      <w:r w:rsidR="002B738D" w:rsidRPr="00E22C82">
        <w:rPr>
          <w:rFonts w:ascii="Arial" w:hAnsi="Arial" w:cs="Arial"/>
        </w:rPr>
        <w:t xml:space="preserve">là phải có </w:t>
      </w:r>
      <w:r w:rsidRPr="00E22C82">
        <w:rPr>
          <w:rFonts w:ascii="Arial" w:hAnsi="Arial" w:cs="Arial"/>
        </w:rPr>
        <w:t>bệnh viện hoặc nơi thích hợp để tiếp nhận tù nhân bị bệnh.</w:t>
      </w:r>
    </w:p>
    <w:p w14:paraId="0330EAEE" w14:textId="77777777" w:rsidR="002B738D" w:rsidRPr="00E22C82" w:rsidRDefault="002B738D" w:rsidP="00E22C82">
      <w:pPr>
        <w:spacing w:line="360" w:lineRule="auto"/>
        <w:rPr>
          <w:rFonts w:ascii="Arial" w:hAnsi="Arial" w:cs="Arial"/>
        </w:rPr>
      </w:pPr>
    </w:p>
    <w:p w14:paraId="06B16D81" w14:textId="77777777" w:rsidR="00902C86" w:rsidRPr="00E22C82" w:rsidRDefault="00C51BEF" w:rsidP="00E22C82">
      <w:pPr>
        <w:spacing w:line="360" w:lineRule="auto"/>
        <w:rPr>
          <w:rFonts w:ascii="Arial" w:hAnsi="Arial" w:cs="Arial"/>
          <w:sz w:val="24"/>
          <w:szCs w:val="24"/>
        </w:rPr>
      </w:pPr>
      <w:r w:rsidRPr="00E22C82">
        <w:rPr>
          <w:rFonts w:ascii="Arial" w:hAnsi="Arial" w:cs="Arial"/>
          <w:sz w:val="24"/>
          <w:szCs w:val="24"/>
        </w:rPr>
        <w:t>ĐIỀU LUẬT LIÊN QUAN ĐẾN THUỐC/MA TÚY NGUY HIỂM</w:t>
      </w:r>
      <w:r w:rsidR="00902C86" w:rsidRPr="00E22C82">
        <w:rPr>
          <w:rFonts w:ascii="Arial" w:hAnsi="Arial" w:cs="Arial"/>
          <w:sz w:val="24"/>
          <w:szCs w:val="24"/>
        </w:rPr>
        <w:t xml:space="preserve">, 2001 </w:t>
      </w:r>
    </w:p>
    <w:p w14:paraId="5FC29474" w14:textId="77777777" w:rsidR="00BE0A80" w:rsidRPr="00E22C82" w:rsidRDefault="00C51BEF" w:rsidP="00E22C82">
      <w:pPr>
        <w:spacing w:line="360" w:lineRule="auto"/>
        <w:rPr>
          <w:rFonts w:ascii="Arial" w:hAnsi="Arial" w:cs="Arial"/>
        </w:rPr>
      </w:pPr>
      <w:r w:rsidRPr="00E22C82">
        <w:rPr>
          <w:rFonts w:ascii="Arial" w:hAnsi="Arial" w:cs="Arial"/>
        </w:rPr>
        <w:t xml:space="preserve"> </w:t>
      </w:r>
      <w:r w:rsidR="00BE0A80" w:rsidRPr="00E22C82">
        <w:rPr>
          <w:rFonts w:ascii="Arial" w:hAnsi="Arial" w:cs="Arial"/>
        </w:rPr>
        <w:t xml:space="preserve">(1) Bất kỳ người nào </w:t>
      </w:r>
      <w:r w:rsidRPr="00E22C82">
        <w:rPr>
          <w:rFonts w:ascii="Arial" w:hAnsi="Arial" w:cs="Arial"/>
        </w:rPr>
        <w:t xml:space="preserve">sử dụng </w:t>
      </w:r>
      <w:r w:rsidR="00BE0A80" w:rsidRPr="00E22C82">
        <w:rPr>
          <w:rFonts w:ascii="Arial" w:hAnsi="Arial" w:cs="Arial"/>
        </w:rPr>
        <w:t>bất hợp pháp -</w:t>
      </w:r>
    </w:p>
    <w:p w14:paraId="46C60584" w14:textId="77777777" w:rsidR="00BE0A80" w:rsidRPr="00E22C82" w:rsidRDefault="00BE0A80" w:rsidP="00E22C82">
      <w:pPr>
        <w:spacing w:line="360" w:lineRule="auto"/>
        <w:ind w:left="720"/>
        <w:rPr>
          <w:rFonts w:ascii="Arial" w:hAnsi="Arial" w:cs="Arial"/>
        </w:rPr>
      </w:pPr>
      <w:r w:rsidRPr="00E22C82">
        <w:rPr>
          <w:rFonts w:ascii="Arial" w:hAnsi="Arial" w:cs="Arial"/>
        </w:rPr>
        <w:t>(a) hút, hít, nuốt, tiêu thụ, hoặc quản lý cho chính mình hoặc bất kỳ người nào khác, dưới bất kỳ hình thức nào, bất kỳ loại thuốc</w:t>
      </w:r>
      <w:ins w:id="51" w:author="Windows User" w:date="2017-12-29T16:29:00Z">
        <w:r w:rsidR="00B4550C">
          <w:rPr>
            <w:rFonts w:ascii="Arial" w:hAnsi="Arial" w:cs="Arial"/>
          </w:rPr>
          <w:t>/ma túy</w:t>
        </w:r>
      </w:ins>
      <w:r w:rsidRPr="00E22C82">
        <w:rPr>
          <w:rFonts w:ascii="Arial" w:hAnsi="Arial" w:cs="Arial"/>
        </w:rPr>
        <w:t xml:space="preserve"> nguy hiểm;</w:t>
      </w:r>
    </w:p>
    <w:p w14:paraId="35CE6C46" w14:textId="77777777" w:rsidR="00BE0A80" w:rsidRPr="00E22C82" w:rsidRDefault="00BE0A80" w:rsidP="00E22C82">
      <w:pPr>
        <w:spacing w:line="360" w:lineRule="auto"/>
        <w:ind w:left="720"/>
        <w:rPr>
          <w:rFonts w:ascii="Arial" w:hAnsi="Arial" w:cs="Arial"/>
        </w:rPr>
      </w:pPr>
      <w:r w:rsidRPr="00E22C82">
        <w:rPr>
          <w:rFonts w:ascii="Arial" w:hAnsi="Arial" w:cs="Arial"/>
        </w:rPr>
        <w:t>(b) sở hữu, mua bán, đề nghị mua hoặc vận chuyển bất kỳ loại thuốc nguy hiểm;</w:t>
      </w:r>
    </w:p>
    <w:p w14:paraId="4B1C92AB" w14:textId="77777777" w:rsidR="00BE0A80" w:rsidRPr="00E22C82" w:rsidDel="00B4550C" w:rsidRDefault="00BE0A80" w:rsidP="00E22C82">
      <w:pPr>
        <w:spacing w:line="360" w:lineRule="auto"/>
        <w:ind w:left="720"/>
        <w:rPr>
          <w:del w:id="52" w:author="Windows User" w:date="2017-12-29T16:30:00Z"/>
          <w:rFonts w:ascii="Arial" w:hAnsi="Arial" w:cs="Arial"/>
        </w:rPr>
      </w:pPr>
      <w:r w:rsidRPr="00E22C82">
        <w:rPr>
          <w:rFonts w:ascii="Arial" w:hAnsi="Arial" w:cs="Arial"/>
        </w:rPr>
        <w:t>(c) sở hữu bất kỳ ống, ống tiêm, dụng cụ, thiết bị hoặc các mặt hàng khác để sử dụng liên quan đến hút thuốc, hít</w:t>
      </w:r>
      <w:del w:id="53" w:author="Windows User" w:date="2017-12-29T16:30:00Z">
        <w:r w:rsidRPr="00E22C82" w:rsidDel="00B4550C">
          <w:rPr>
            <w:rFonts w:ascii="Arial" w:hAnsi="Arial" w:cs="Arial"/>
          </w:rPr>
          <w:delText xml:space="preserve"> phải ngửi</w:delText>
        </w:r>
      </w:del>
      <w:r w:rsidRPr="00E22C82">
        <w:rPr>
          <w:rFonts w:ascii="Arial" w:hAnsi="Arial" w:cs="Arial"/>
        </w:rPr>
        <w:t>, tiêu dùng hoặc quản lý bất kỳ loại thuốc nguy hiểm nào,</w:t>
      </w:r>
      <w:ins w:id="54" w:author="Windows User" w:date="2017-12-29T16:30:00Z">
        <w:r w:rsidR="00B4550C">
          <w:rPr>
            <w:rFonts w:ascii="Arial" w:hAnsi="Arial" w:cs="Arial"/>
          </w:rPr>
          <w:t xml:space="preserve"> </w:t>
        </w:r>
      </w:ins>
    </w:p>
    <w:p w14:paraId="223390C6" w14:textId="77777777" w:rsidR="00BE0A80" w:rsidRPr="00E22C82" w:rsidRDefault="00BE0A80" w:rsidP="00B4550C">
      <w:pPr>
        <w:spacing w:line="360" w:lineRule="auto"/>
        <w:ind w:left="720"/>
        <w:rPr>
          <w:rFonts w:ascii="Arial" w:hAnsi="Arial" w:cs="Arial"/>
        </w:rPr>
        <w:pPrChange w:id="55" w:author="Windows User" w:date="2017-12-29T16:30:00Z">
          <w:pPr>
            <w:spacing w:line="360" w:lineRule="auto"/>
          </w:pPr>
        </w:pPrChange>
      </w:pPr>
      <w:r w:rsidRPr="00E22C82">
        <w:rPr>
          <w:rFonts w:ascii="Arial" w:hAnsi="Arial" w:cs="Arial"/>
        </w:rPr>
        <w:t xml:space="preserve">sẽ </w:t>
      </w:r>
      <w:r w:rsidR="00C51BEF" w:rsidRPr="00E22C82">
        <w:rPr>
          <w:rFonts w:ascii="Arial" w:hAnsi="Arial" w:cs="Arial"/>
        </w:rPr>
        <w:t xml:space="preserve">được xem là </w:t>
      </w:r>
      <w:r w:rsidRPr="00E22C82">
        <w:rPr>
          <w:rFonts w:ascii="Arial" w:hAnsi="Arial" w:cs="Arial"/>
        </w:rPr>
        <w:t>có hành vi phạm tội và sẽ bị kết án và phải chịu phạt tiền không quá 50.000 rupi, phạt tù không quá 2 năm.</w:t>
      </w:r>
    </w:p>
    <w:p w14:paraId="2F45CFED" w14:textId="77777777" w:rsidR="00BE0A80" w:rsidRPr="00E22C82" w:rsidRDefault="00BE0A80" w:rsidP="00E22C82">
      <w:pPr>
        <w:spacing w:line="360" w:lineRule="auto"/>
        <w:rPr>
          <w:rFonts w:ascii="Arial" w:hAnsi="Arial" w:cs="Arial"/>
        </w:rPr>
      </w:pPr>
    </w:p>
    <w:p w14:paraId="24468254" w14:textId="77777777" w:rsidR="00902C86" w:rsidRPr="00E22C82" w:rsidRDefault="0011638B" w:rsidP="00E22C82">
      <w:pPr>
        <w:spacing w:line="360" w:lineRule="auto"/>
        <w:rPr>
          <w:rFonts w:ascii="Arial" w:hAnsi="Arial" w:cs="Arial"/>
          <w:sz w:val="28"/>
          <w:szCs w:val="28"/>
        </w:rPr>
      </w:pPr>
      <w:r w:rsidRPr="00E22C82">
        <w:rPr>
          <w:rFonts w:ascii="Arial" w:hAnsi="Arial" w:cs="Arial"/>
          <w:sz w:val="28"/>
          <w:szCs w:val="28"/>
        </w:rPr>
        <w:t>Thông tin hỗ trợ</w:t>
      </w:r>
    </w:p>
    <w:p w14:paraId="40029214" w14:textId="77777777" w:rsidR="00BE0A80" w:rsidRPr="00E22C82" w:rsidRDefault="00BE0A80" w:rsidP="00E22C82">
      <w:pPr>
        <w:spacing w:after="200" w:line="360" w:lineRule="auto"/>
        <w:ind w:left="284"/>
        <w:contextualSpacing/>
        <w:rPr>
          <w:rFonts w:ascii="Arial" w:hAnsi="Arial" w:cs="Arial"/>
          <w:color w:val="404040"/>
        </w:rPr>
      </w:pPr>
      <w:r w:rsidRPr="00E22C82">
        <w:rPr>
          <w:rFonts w:ascii="Arial" w:hAnsi="Arial" w:cs="Arial"/>
          <w:color w:val="404040"/>
        </w:rPr>
        <w:t>● Liệu pháp thay thế thuốc thay thế chỉ có ở các bệnh viện công ở khu vực 2, 3 và 5. Các bệnh viện này cũng cung cấp điều trị HCT và ARV.</w:t>
      </w:r>
    </w:p>
    <w:p w14:paraId="3DAAE0A2" w14:textId="77777777" w:rsidR="00BE0A80" w:rsidRPr="00E22C82" w:rsidRDefault="00BE0A80" w:rsidP="00E22C82">
      <w:pPr>
        <w:spacing w:after="200" w:line="360" w:lineRule="auto"/>
        <w:ind w:left="284"/>
        <w:contextualSpacing/>
        <w:rPr>
          <w:rFonts w:ascii="Arial" w:hAnsi="Arial" w:cs="Arial"/>
          <w:color w:val="404040"/>
        </w:rPr>
      </w:pPr>
      <w:r w:rsidRPr="00E22C82">
        <w:rPr>
          <w:rFonts w:ascii="Arial" w:hAnsi="Arial" w:cs="Arial"/>
          <w:color w:val="404040"/>
        </w:rPr>
        <w:t xml:space="preserve">● Chính sách của chính phủ quy định </w:t>
      </w:r>
      <w:del w:id="56" w:author="Windows User" w:date="2017-12-29T16:38:00Z">
        <w:r w:rsidRPr="00E22C82" w:rsidDel="005A2E09">
          <w:rPr>
            <w:rFonts w:ascii="Arial" w:hAnsi="Arial" w:cs="Arial"/>
            <w:color w:val="404040"/>
          </w:rPr>
          <w:delText xml:space="preserve">rằng </w:delText>
        </w:r>
      </w:del>
      <w:r w:rsidRPr="00E22C82">
        <w:rPr>
          <w:rFonts w:ascii="Arial" w:hAnsi="Arial" w:cs="Arial"/>
          <w:color w:val="404040"/>
        </w:rPr>
        <w:t xml:space="preserve">chỉ </w:t>
      </w:r>
      <w:del w:id="57" w:author="Windows User" w:date="2017-12-29T16:38:00Z">
        <w:r w:rsidRPr="00E22C82" w:rsidDel="005A2E09">
          <w:rPr>
            <w:rFonts w:ascii="Arial" w:hAnsi="Arial" w:cs="Arial"/>
            <w:color w:val="404040"/>
          </w:rPr>
          <w:delText xml:space="preserve">có thể </w:delText>
        </w:r>
      </w:del>
      <w:r w:rsidRPr="00E22C82">
        <w:rPr>
          <w:rFonts w:ascii="Arial" w:hAnsi="Arial" w:cs="Arial"/>
          <w:color w:val="404040"/>
        </w:rPr>
        <w:t>cung cấp ART cho người sử dụng ma túy đã đăng ký với Bộ Nội vụ và</w:t>
      </w:r>
      <w:ins w:id="58" w:author="Windows User" w:date="2017-12-29T16:43:00Z">
        <w:r w:rsidR="00206B93">
          <w:rPr>
            <w:rFonts w:ascii="Arial" w:hAnsi="Arial" w:cs="Arial"/>
            <w:color w:val="404040"/>
          </w:rPr>
          <w:t xml:space="preserve"> đang trong giai đoạn khởi liều và </w:t>
        </w:r>
      </w:ins>
      <w:ins w:id="59" w:author="Windows User" w:date="2017-12-29T16:45:00Z">
        <w:r w:rsidR="00206B93">
          <w:rPr>
            <w:rFonts w:ascii="Arial" w:hAnsi="Arial" w:cs="Arial"/>
            <w:color w:val="404040"/>
          </w:rPr>
          <w:t xml:space="preserve"> đến </w:t>
        </w:r>
      </w:ins>
      <w:ins w:id="60" w:author="Windows User" w:date="2017-12-29T16:43:00Z">
        <w:r w:rsidR="00206B93">
          <w:rPr>
            <w:rFonts w:ascii="Arial" w:hAnsi="Arial" w:cs="Arial"/>
            <w:color w:val="404040"/>
          </w:rPr>
          <w:t>uống methadone</w:t>
        </w:r>
      </w:ins>
      <w:ins w:id="61" w:author="Windows User" w:date="2017-12-29T16:45:00Z">
        <w:r w:rsidR="00206B93">
          <w:rPr>
            <w:rFonts w:ascii="Arial" w:hAnsi="Arial" w:cs="Arial"/>
            <w:color w:val="404040"/>
          </w:rPr>
          <w:t xml:space="preserve"> đều đặn.</w:t>
        </w:r>
      </w:ins>
      <w:del w:id="62" w:author="Windows User" w:date="2017-12-29T16:44:00Z">
        <w:r w:rsidRPr="00E22C82" w:rsidDel="00206B93">
          <w:rPr>
            <w:rFonts w:ascii="Arial" w:hAnsi="Arial" w:cs="Arial"/>
            <w:color w:val="404040"/>
          </w:rPr>
          <w:delText xml:space="preserve"> </w:delText>
        </w:r>
        <w:r w:rsidRPr="00B4550C" w:rsidDel="00206B93">
          <w:rPr>
            <w:rFonts w:ascii="Arial" w:hAnsi="Arial" w:cs="Arial"/>
            <w:color w:val="FF0000"/>
            <w:rPrChange w:id="63" w:author="Windows User" w:date="2017-12-29T16:30:00Z">
              <w:rPr>
                <w:rFonts w:ascii="Arial" w:hAnsi="Arial" w:cs="Arial"/>
                <w:color w:val="404040"/>
              </w:rPr>
            </w:rPrChange>
          </w:rPr>
          <w:delText xml:space="preserve">đã được bắt đầu tiêm MMT và </w:delText>
        </w:r>
        <w:r w:rsidRPr="00E22C82" w:rsidDel="00206B93">
          <w:rPr>
            <w:rFonts w:ascii="Arial" w:hAnsi="Arial" w:cs="Arial"/>
            <w:color w:val="404040"/>
          </w:rPr>
          <w:delText>thường xuy</w:delText>
        </w:r>
      </w:del>
      <w:del w:id="64" w:author="Windows User" w:date="2017-12-29T16:45:00Z">
        <w:r w:rsidRPr="00E22C82" w:rsidDel="00206B93">
          <w:rPr>
            <w:rFonts w:ascii="Arial" w:hAnsi="Arial" w:cs="Arial"/>
            <w:color w:val="404040"/>
          </w:rPr>
          <w:delText>ên điều trị methadone.</w:delText>
        </w:r>
      </w:del>
    </w:p>
    <w:p w14:paraId="5F7878BF" w14:textId="77777777" w:rsidR="00BE0A80" w:rsidRPr="00E22C82" w:rsidRDefault="00BE0A80" w:rsidP="00E22C82">
      <w:pPr>
        <w:spacing w:after="200" w:line="360" w:lineRule="auto"/>
        <w:ind w:left="284"/>
        <w:contextualSpacing/>
        <w:rPr>
          <w:rFonts w:ascii="Arial" w:hAnsi="Arial" w:cs="Arial"/>
          <w:color w:val="404040"/>
        </w:rPr>
      </w:pPr>
      <w:r w:rsidRPr="00E22C82">
        <w:rPr>
          <w:rFonts w:ascii="Arial" w:hAnsi="Arial" w:cs="Arial"/>
          <w:color w:val="404040"/>
        </w:rPr>
        <w:t xml:space="preserve">● Chỉ có 20% trong số những người cần ARV đang </w:t>
      </w:r>
      <w:r w:rsidR="00E22C82" w:rsidRPr="00E22C82">
        <w:rPr>
          <w:rFonts w:ascii="Arial" w:hAnsi="Arial" w:cs="Arial"/>
          <w:color w:val="404040"/>
        </w:rPr>
        <w:t>nhận thuốc</w:t>
      </w:r>
      <w:r w:rsidRPr="00E22C82">
        <w:rPr>
          <w:rFonts w:ascii="Arial" w:hAnsi="Arial" w:cs="Arial"/>
          <w:color w:val="404040"/>
        </w:rPr>
        <w:t>; không có dữ liệu đáng tin cậy về tỷ lệ tuân thủ</w:t>
      </w:r>
      <w:ins w:id="65" w:author="Windows User" w:date="2017-12-29T16:46:00Z">
        <w:r w:rsidR="00206B93">
          <w:rPr>
            <w:rFonts w:ascii="Arial" w:hAnsi="Arial" w:cs="Arial"/>
            <w:color w:val="404040"/>
          </w:rPr>
          <w:t xml:space="preserve"> điều trị</w:t>
        </w:r>
      </w:ins>
      <w:r w:rsidRPr="00E22C82">
        <w:rPr>
          <w:rFonts w:ascii="Arial" w:hAnsi="Arial" w:cs="Arial"/>
          <w:color w:val="404040"/>
        </w:rPr>
        <w:t xml:space="preserve">, nhưng </w:t>
      </w:r>
      <w:ins w:id="66" w:author="Windows User" w:date="2017-12-29T16:47:00Z">
        <w:r w:rsidR="00206B93">
          <w:rPr>
            <w:rFonts w:ascii="Arial" w:hAnsi="Arial" w:cs="Arial"/>
            <w:color w:val="404040"/>
          </w:rPr>
          <w:t>nói chung có thể nhận định rằng tỷ lệ</w:t>
        </w:r>
      </w:ins>
      <w:ins w:id="67" w:author="Windows User" w:date="2017-12-29T16:48:00Z">
        <w:r w:rsidR="00206B93">
          <w:rPr>
            <w:rFonts w:ascii="Arial" w:hAnsi="Arial" w:cs="Arial"/>
            <w:color w:val="404040"/>
          </w:rPr>
          <w:t xml:space="preserve"> </w:t>
        </w:r>
      </w:ins>
      <w:ins w:id="68" w:author="Windows User" w:date="2017-12-29T16:47:00Z">
        <w:r w:rsidR="00206B93">
          <w:rPr>
            <w:rFonts w:ascii="Arial" w:hAnsi="Arial" w:cs="Arial"/>
            <w:color w:val="404040"/>
          </w:rPr>
          <w:t xml:space="preserve">tuân thủ điều trị thấp. </w:t>
        </w:r>
      </w:ins>
      <w:del w:id="69" w:author="Windows User" w:date="2017-12-29T16:48:00Z">
        <w:r w:rsidRPr="00E22C82" w:rsidDel="00206B93">
          <w:rPr>
            <w:rFonts w:ascii="Arial" w:hAnsi="Arial" w:cs="Arial"/>
            <w:color w:val="404040"/>
          </w:rPr>
          <w:delText>nhìn chung giả định rằng</w:delText>
        </w:r>
        <w:r w:rsidR="00E22C82" w:rsidRPr="00E22C82" w:rsidDel="00206B93">
          <w:rPr>
            <w:rFonts w:ascii="Arial" w:hAnsi="Arial" w:cs="Arial"/>
            <w:color w:val="404040"/>
          </w:rPr>
          <w:delText xml:space="preserve"> tỉ lệ</w:delText>
        </w:r>
        <w:r w:rsidRPr="00E22C82" w:rsidDel="00206B93">
          <w:rPr>
            <w:rFonts w:ascii="Arial" w:hAnsi="Arial" w:cs="Arial"/>
            <w:color w:val="404040"/>
          </w:rPr>
          <w:delText xml:space="preserve"> tuân thủ thấp.</w:delText>
        </w:r>
      </w:del>
    </w:p>
    <w:p w14:paraId="2BBD25AF" w14:textId="77777777" w:rsidR="00BE0A80" w:rsidRPr="00E22C82" w:rsidRDefault="00BE0A80" w:rsidP="00E22C82">
      <w:pPr>
        <w:spacing w:after="200" w:line="360" w:lineRule="auto"/>
        <w:ind w:left="284"/>
        <w:contextualSpacing/>
        <w:rPr>
          <w:rFonts w:ascii="Arial" w:hAnsi="Arial" w:cs="Arial"/>
          <w:color w:val="404040"/>
        </w:rPr>
      </w:pPr>
      <w:r w:rsidRPr="00E22C82">
        <w:rPr>
          <w:rFonts w:ascii="Arial" w:hAnsi="Arial" w:cs="Arial"/>
          <w:color w:val="404040"/>
        </w:rPr>
        <w:t>● Tỷ lệ mắc bệnh lao tăng nhanh</w:t>
      </w:r>
    </w:p>
    <w:p w14:paraId="125B6C70" w14:textId="77777777" w:rsidR="00BE0A80" w:rsidRPr="00E22C82" w:rsidRDefault="00BE0A80" w:rsidP="00E22C82">
      <w:pPr>
        <w:spacing w:after="200" w:line="360" w:lineRule="auto"/>
        <w:ind w:left="284"/>
        <w:contextualSpacing/>
        <w:rPr>
          <w:rFonts w:ascii="Arial" w:hAnsi="Arial" w:cs="Arial"/>
          <w:color w:val="404040"/>
        </w:rPr>
      </w:pPr>
      <w:r w:rsidRPr="00E22C82">
        <w:rPr>
          <w:rFonts w:ascii="Arial" w:hAnsi="Arial" w:cs="Arial"/>
          <w:color w:val="404040"/>
        </w:rPr>
        <w:t>● Tỷ lệ hiện mắc viêm gan C ở người sử dụng ma túy là 55% (2016). Điều trị viêm gan C tốn 10.000 USD cho mỗi bệnh nhân và chỉ có ở thủ đô.</w:t>
      </w:r>
    </w:p>
    <w:p w14:paraId="585BD190" w14:textId="77777777" w:rsidR="00BE0A80" w:rsidRPr="00E22C82" w:rsidRDefault="00BE0A80" w:rsidP="00756C73">
      <w:pPr>
        <w:spacing w:after="200" w:line="360" w:lineRule="auto"/>
        <w:contextualSpacing/>
        <w:rPr>
          <w:rFonts w:ascii="Arial" w:hAnsi="Arial" w:cs="Arial"/>
          <w:color w:val="404040"/>
        </w:rPr>
      </w:pPr>
      <w:r w:rsidRPr="00E22C82">
        <w:rPr>
          <w:rFonts w:ascii="Arial" w:hAnsi="Arial" w:cs="Arial"/>
          <w:color w:val="404040"/>
        </w:rPr>
        <w:t xml:space="preserve">● Ngày càng có nhiều thanh thiếu niên sử dụng </w:t>
      </w:r>
      <w:ins w:id="70" w:author="Windows User" w:date="2017-12-29T16:49:00Z">
        <w:r w:rsidR="00206B93">
          <w:rPr>
            <w:rFonts w:ascii="Arial" w:hAnsi="Arial" w:cs="Arial"/>
            <w:color w:val="404040"/>
          </w:rPr>
          <w:t xml:space="preserve">cần sa </w:t>
        </w:r>
      </w:ins>
      <w:del w:id="71" w:author="Windows User" w:date="2017-12-29T16:49:00Z">
        <w:r w:rsidRPr="00E22C82" w:rsidDel="00206B93">
          <w:rPr>
            <w:rFonts w:ascii="Arial" w:hAnsi="Arial" w:cs="Arial"/>
            <w:color w:val="404040"/>
          </w:rPr>
          <w:delText xml:space="preserve">cannabinoid </w:delText>
        </w:r>
      </w:del>
      <w:r w:rsidRPr="00E22C82">
        <w:rPr>
          <w:rFonts w:ascii="Arial" w:hAnsi="Arial" w:cs="Arial"/>
          <w:color w:val="404040"/>
        </w:rPr>
        <w:t xml:space="preserve">và các chất kích thích </w:t>
      </w:r>
      <w:ins w:id="72" w:author="Windows User" w:date="2017-12-29T16:49:00Z">
        <w:r w:rsidR="00206B93">
          <w:rPr>
            <w:rFonts w:ascii="Arial" w:hAnsi="Arial" w:cs="Arial"/>
            <w:color w:val="404040"/>
          </w:rPr>
          <w:t xml:space="preserve">dạng </w:t>
        </w:r>
      </w:ins>
      <w:r w:rsidRPr="00E22C82">
        <w:rPr>
          <w:rFonts w:ascii="Arial" w:hAnsi="Arial" w:cs="Arial"/>
          <w:color w:val="404040"/>
        </w:rPr>
        <w:t>amphetamine (ATS) như "</w:t>
      </w:r>
      <w:ins w:id="73" w:author="Windows User" w:date="2017-12-29T16:49:00Z">
        <w:r w:rsidR="00206B93">
          <w:rPr>
            <w:rFonts w:ascii="Arial" w:hAnsi="Arial" w:cs="Arial"/>
            <w:color w:val="404040"/>
          </w:rPr>
          <w:t>thuốc lắc</w:t>
        </w:r>
      </w:ins>
      <w:del w:id="74" w:author="Windows User" w:date="2017-12-29T16:49:00Z">
        <w:r w:rsidRPr="00E22C82" w:rsidDel="00206B93">
          <w:rPr>
            <w:rFonts w:ascii="Arial" w:hAnsi="Arial" w:cs="Arial"/>
            <w:color w:val="404040"/>
          </w:rPr>
          <w:delText>ecstasy</w:delText>
        </w:r>
      </w:del>
      <w:r w:rsidRPr="00E22C82">
        <w:rPr>
          <w:rFonts w:ascii="Arial" w:hAnsi="Arial" w:cs="Arial"/>
          <w:color w:val="404040"/>
        </w:rPr>
        <w:t xml:space="preserve">" và </w:t>
      </w:r>
      <w:ins w:id="75" w:author="Windows User" w:date="2017-12-29T16:50:00Z">
        <w:r w:rsidR="00206B93">
          <w:rPr>
            <w:rFonts w:ascii="Arial" w:hAnsi="Arial" w:cs="Arial"/>
            <w:color w:val="404040"/>
          </w:rPr>
          <w:t>methamphetamine (hàng đá)</w:t>
        </w:r>
      </w:ins>
      <w:del w:id="76" w:author="Windows User" w:date="2017-12-29T16:50:00Z">
        <w:r w:rsidRPr="00E22C82" w:rsidDel="00206B93">
          <w:rPr>
            <w:rFonts w:ascii="Arial" w:hAnsi="Arial" w:cs="Arial"/>
            <w:color w:val="404040"/>
          </w:rPr>
          <w:delText>methamphet</w:delText>
        </w:r>
      </w:del>
      <w:del w:id="77" w:author="Windows User" w:date="2017-12-29T16:49:00Z">
        <w:r w:rsidRPr="00E22C82" w:rsidDel="00206B93">
          <w:rPr>
            <w:rFonts w:ascii="Arial" w:hAnsi="Arial" w:cs="Arial"/>
            <w:color w:val="404040"/>
          </w:rPr>
          <w:delText>amine</w:delText>
        </w:r>
      </w:del>
      <w:r w:rsidRPr="00E22C82">
        <w:rPr>
          <w:rFonts w:ascii="Arial" w:hAnsi="Arial" w:cs="Arial"/>
          <w:color w:val="404040"/>
        </w:rPr>
        <w:t xml:space="preserve">. </w:t>
      </w:r>
      <w:r w:rsidR="00E22C82" w:rsidRPr="00E22C82">
        <w:rPr>
          <w:rFonts w:ascii="Arial" w:hAnsi="Arial" w:cs="Arial"/>
          <w:color w:val="404040"/>
        </w:rPr>
        <w:t>Tuy nhiên, hiện k</w:t>
      </w:r>
      <w:r w:rsidRPr="00E22C82">
        <w:rPr>
          <w:rFonts w:ascii="Arial" w:hAnsi="Arial" w:cs="Arial"/>
          <w:color w:val="404040"/>
        </w:rPr>
        <w:t xml:space="preserve">hông có nhiều thông tin về </w:t>
      </w:r>
      <w:del w:id="78" w:author="Windows User" w:date="2017-12-29T16:50:00Z">
        <w:r w:rsidRPr="00E22C82" w:rsidDel="00206B93">
          <w:rPr>
            <w:rFonts w:ascii="Arial" w:hAnsi="Arial" w:cs="Arial"/>
            <w:color w:val="404040"/>
          </w:rPr>
          <w:delText>hiện tượng</w:delText>
        </w:r>
      </w:del>
      <w:ins w:id="79" w:author="Windows User" w:date="2017-12-29T16:50:00Z">
        <w:r w:rsidR="00206B93">
          <w:rPr>
            <w:rFonts w:ascii="Arial" w:hAnsi="Arial" w:cs="Arial"/>
            <w:color w:val="404040"/>
          </w:rPr>
          <w:t>xu hướng sử dụng</w:t>
        </w:r>
      </w:ins>
      <w:r w:rsidRPr="00E22C82">
        <w:rPr>
          <w:rFonts w:ascii="Arial" w:hAnsi="Arial" w:cs="Arial"/>
          <w:color w:val="404040"/>
        </w:rPr>
        <w:t xml:space="preserve"> mới này.</w:t>
      </w:r>
    </w:p>
    <w:p w14:paraId="55836916" w14:textId="77777777" w:rsidR="00BE0A80" w:rsidRPr="00E22C82" w:rsidRDefault="00BE0A80" w:rsidP="00E22C82">
      <w:pPr>
        <w:spacing w:after="200" w:line="360" w:lineRule="auto"/>
        <w:ind w:left="284"/>
        <w:contextualSpacing/>
        <w:rPr>
          <w:rFonts w:ascii="Arial" w:hAnsi="Arial" w:cs="Arial"/>
          <w:color w:val="404040"/>
        </w:rPr>
      </w:pPr>
      <w:r w:rsidRPr="00E22C82">
        <w:rPr>
          <w:rFonts w:ascii="Arial" w:hAnsi="Arial" w:cs="Arial"/>
          <w:color w:val="404040"/>
        </w:rPr>
        <w:t xml:space="preserve">● </w:t>
      </w:r>
      <w:ins w:id="80" w:author="Windows User" w:date="2017-12-29T16:51:00Z">
        <w:r w:rsidR="00206B93">
          <w:rPr>
            <w:rFonts w:ascii="Arial" w:hAnsi="Arial" w:cs="Arial"/>
            <w:color w:val="404040"/>
          </w:rPr>
          <w:t xml:space="preserve">Khâu xét nghiệm không được kiểm soát tốt </w:t>
        </w:r>
      </w:ins>
      <w:del w:id="81" w:author="Windows User" w:date="2017-12-29T16:51:00Z">
        <w:r w:rsidRPr="00E22C82" w:rsidDel="00206B93">
          <w:rPr>
            <w:rFonts w:ascii="Arial" w:hAnsi="Arial" w:cs="Arial"/>
            <w:color w:val="404040"/>
          </w:rPr>
          <w:delText>Kiểm soát phòng thí nghiệm kém</w:delText>
        </w:r>
      </w:del>
      <w:r w:rsidRPr="00E22C82">
        <w:rPr>
          <w:rFonts w:ascii="Arial" w:hAnsi="Arial" w:cs="Arial"/>
          <w:color w:val="404040"/>
        </w:rPr>
        <w:t xml:space="preserve"> </w:t>
      </w:r>
      <w:r w:rsidR="00E22C82" w:rsidRPr="00E22C82">
        <w:rPr>
          <w:rFonts w:ascii="Arial" w:hAnsi="Arial" w:cs="Arial"/>
          <w:color w:val="404040"/>
        </w:rPr>
        <w:t>–</w:t>
      </w:r>
      <w:r w:rsidRPr="00E22C82">
        <w:rPr>
          <w:rFonts w:ascii="Arial" w:hAnsi="Arial" w:cs="Arial"/>
          <w:color w:val="404040"/>
        </w:rPr>
        <w:t xml:space="preserve"> </w:t>
      </w:r>
      <w:r w:rsidR="00E22C82" w:rsidRPr="00E22C82">
        <w:rPr>
          <w:rFonts w:ascii="Arial" w:hAnsi="Arial" w:cs="Arial"/>
          <w:color w:val="404040"/>
        </w:rPr>
        <w:t xml:space="preserve">không đảm bảo </w:t>
      </w:r>
      <w:r w:rsidRPr="00E22C82">
        <w:rPr>
          <w:rFonts w:ascii="Arial" w:hAnsi="Arial" w:cs="Arial"/>
          <w:color w:val="404040"/>
        </w:rPr>
        <w:t>bí mật thông tin bệnh nhân</w:t>
      </w:r>
    </w:p>
    <w:p w14:paraId="2D6360C9" w14:textId="77777777" w:rsidR="00BE0A80" w:rsidRPr="00E22C82" w:rsidRDefault="00BE0A80" w:rsidP="00E22C82">
      <w:pPr>
        <w:spacing w:after="200" w:line="360" w:lineRule="auto"/>
        <w:ind w:left="284"/>
        <w:contextualSpacing/>
        <w:rPr>
          <w:rFonts w:ascii="Arial" w:hAnsi="Arial" w:cs="Arial"/>
          <w:color w:val="404040"/>
        </w:rPr>
      </w:pPr>
      <w:r w:rsidRPr="00E22C82">
        <w:rPr>
          <w:rFonts w:ascii="Arial" w:hAnsi="Arial" w:cs="Arial"/>
          <w:color w:val="404040"/>
        </w:rPr>
        <w:t xml:space="preserve">● </w:t>
      </w:r>
      <w:r w:rsidR="00E22C82" w:rsidRPr="00E22C82">
        <w:rPr>
          <w:rFonts w:ascii="Arial" w:hAnsi="Arial" w:cs="Arial"/>
          <w:color w:val="404040"/>
        </w:rPr>
        <w:t>Theo dõi</w:t>
      </w:r>
      <w:r w:rsidRPr="00E22C82">
        <w:rPr>
          <w:rFonts w:ascii="Arial" w:hAnsi="Arial" w:cs="Arial"/>
          <w:color w:val="404040"/>
        </w:rPr>
        <w:t xml:space="preserve"> và đánh giá kém - không thể đánh giá hiệu suất của các chương trình hiện có</w:t>
      </w:r>
    </w:p>
    <w:p w14:paraId="5884D928" w14:textId="77777777" w:rsidR="00BE0A80" w:rsidRPr="00E22C82" w:rsidRDefault="00BE0A80" w:rsidP="00E22C82">
      <w:pPr>
        <w:spacing w:after="200" w:line="360" w:lineRule="auto"/>
        <w:ind w:left="284"/>
        <w:contextualSpacing/>
        <w:rPr>
          <w:rFonts w:ascii="Arial" w:hAnsi="Arial" w:cs="Arial"/>
          <w:color w:val="404040"/>
        </w:rPr>
      </w:pPr>
      <w:r w:rsidRPr="00E22C82">
        <w:rPr>
          <w:rFonts w:ascii="Arial" w:hAnsi="Arial" w:cs="Arial"/>
          <w:color w:val="404040"/>
        </w:rPr>
        <w:t>● Rất ít tổ chức phi chính phủ làm việc về dự phòng, điều trị và chăm sóc HIV</w:t>
      </w:r>
    </w:p>
    <w:p w14:paraId="7B8BC113" w14:textId="77777777" w:rsidR="00BE0A80" w:rsidRPr="00E22C82" w:rsidRDefault="00BE0A80" w:rsidP="00E22C82">
      <w:pPr>
        <w:spacing w:after="200" w:line="360" w:lineRule="auto"/>
        <w:contextualSpacing/>
        <w:rPr>
          <w:rFonts w:ascii="Arial" w:hAnsi="Arial" w:cs="Arial"/>
          <w:color w:val="404040"/>
        </w:rPr>
      </w:pPr>
    </w:p>
    <w:p w14:paraId="3B7AE52C" w14:textId="77777777" w:rsidR="00902C86" w:rsidRPr="00E22C82" w:rsidRDefault="00E22C82" w:rsidP="00E22C82">
      <w:pPr>
        <w:spacing w:line="360" w:lineRule="auto"/>
        <w:rPr>
          <w:rFonts w:ascii="Arial" w:hAnsi="Arial" w:cs="Arial"/>
        </w:rPr>
      </w:pPr>
      <w:r w:rsidRPr="00E22C82">
        <w:rPr>
          <w:rFonts w:ascii="Arial" w:hAnsi="Arial" w:cs="Arial"/>
          <w:sz w:val="28"/>
          <w:szCs w:val="28"/>
        </w:rPr>
        <w:t>HƯỚNG DẪN LÀM VIỆC NHÓM</w:t>
      </w:r>
      <w:r w:rsidR="00902C86" w:rsidRPr="00E22C82">
        <w:rPr>
          <w:rFonts w:ascii="Arial" w:hAnsi="Arial" w:cs="Arial"/>
          <w:sz w:val="28"/>
          <w:szCs w:val="28"/>
        </w:rPr>
        <w:t xml:space="preserve"> </w:t>
      </w:r>
    </w:p>
    <w:p w14:paraId="74B698C8" w14:textId="77777777" w:rsidR="00BE0A80" w:rsidRPr="00E22C82" w:rsidRDefault="00BE0A80" w:rsidP="00E22C82">
      <w:pPr>
        <w:spacing w:after="200" w:line="360" w:lineRule="auto"/>
        <w:ind w:left="720"/>
        <w:rPr>
          <w:rFonts w:ascii="Arial" w:hAnsi="Arial" w:cs="Arial"/>
        </w:rPr>
      </w:pPr>
      <w:r w:rsidRPr="00E22C82">
        <w:rPr>
          <w:rFonts w:ascii="Arial" w:hAnsi="Arial" w:cs="Arial"/>
        </w:rPr>
        <w:t>1. Nhóm 1 - Đề xuất một gói can thiệp dựa trên số liệu sẵn có.</w:t>
      </w:r>
    </w:p>
    <w:p w14:paraId="1C101BA8" w14:textId="77777777" w:rsidR="00BE0A80" w:rsidRPr="00E22C82" w:rsidRDefault="00BE0A80" w:rsidP="00E22C82">
      <w:pPr>
        <w:spacing w:after="200" w:line="360" w:lineRule="auto"/>
        <w:ind w:left="720"/>
        <w:rPr>
          <w:rFonts w:ascii="Arial" w:hAnsi="Arial" w:cs="Arial"/>
        </w:rPr>
      </w:pPr>
      <w:r w:rsidRPr="00E22C82">
        <w:rPr>
          <w:rFonts w:ascii="Arial" w:hAnsi="Arial" w:cs="Arial"/>
        </w:rPr>
        <w:t xml:space="preserve">2. Nhóm 2 - Xác định </w:t>
      </w:r>
      <w:r w:rsidR="00E22C82" w:rsidRPr="00E22C82">
        <w:rPr>
          <w:rFonts w:ascii="Arial" w:hAnsi="Arial" w:cs="Arial"/>
        </w:rPr>
        <w:t>lỗ hổng</w:t>
      </w:r>
      <w:r w:rsidRPr="00E22C82">
        <w:rPr>
          <w:rFonts w:ascii="Arial" w:hAnsi="Arial" w:cs="Arial"/>
        </w:rPr>
        <w:t xml:space="preserve"> và các nhu cầu thông tin chiến lược và nếu có thể, hãy xác định hỗ trợ kỹ thuật và xây dựng năng lực cần thiết.</w:t>
      </w:r>
    </w:p>
    <w:p w14:paraId="3101BE32" w14:textId="77777777" w:rsidR="00902C86" w:rsidRPr="00E22C82" w:rsidRDefault="00BE0A80" w:rsidP="00E22C82">
      <w:pPr>
        <w:spacing w:after="200" w:line="360" w:lineRule="auto"/>
        <w:ind w:left="720"/>
        <w:rPr>
          <w:rFonts w:ascii="Arial" w:hAnsi="Arial" w:cs="Arial"/>
          <w:b/>
          <w:color w:val="4A66AC"/>
        </w:rPr>
      </w:pPr>
      <w:r w:rsidRPr="00E22C82">
        <w:rPr>
          <w:rFonts w:ascii="Arial" w:hAnsi="Arial" w:cs="Arial"/>
        </w:rPr>
        <w:t xml:space="preserve">3. Nhóm 3 - Phát triển thông điệp tuyên truyền </w:t>
      </w:r>
      <w:r w:rsidR="00E22C82" w:rsidRPr="00E22C82">
        <w:rPr>
          <w:rFonts w:ascii="Arial" w:hAnsi="Arial" w:cs="Arial"/>
        </w:rPr>
        <w:t>chính</w:t>
      </w:r>
      <w:r w:rsidRPr="00E22C82">
        <w:rPr>
          <w:rFonts w:ascii="Arial" w:hAnsi="Arial" w:cs="Arial"/>
        </w:rPr>
        <w:t xml:space="preserve"> để trình bày cho các nhà hoạch định chính sách.</w:t>
      </w:r>
      <w:r w:rsidR="00902C86" w:rsidRPr="00E22C82">
        <w:rPr>
          <w:rFonts w:ascii="Arial" w:hAnsi="Arial" w:cs="Arial"/>
          <w:b/>
          <w:color w:val="4A66AC"/>
        </w:rPr>
        <w:br w:type="page"/>
      </w:r>
    </w:p>
    <w:p w14:paraId="2AEA468D" w14:textId="77777777" w:rsidR="00902C86" w:rsidRPr="00756C73" w:rsidRDefault="0061523E" w:rsidP="00E22C82">
      <w:pPr>
        <w:pStyle w:val="Heading1"/>
        <w:spacing w:line="360" w:lineRule="auto"/>
        <w:rPr>
          <w:rFonts w:ascii="Arial" w:hAnsi="Arial" w:cs="Arial"/>
          <w:sz w:val="30"/>
        </w:rPr>
      </w:pPr>
      <w:bookmarkStart w:id="82" w:name="_Toc499053279"/>
      <w:r w:rsidRPr="00756C73">
        <w:rPr>
          <w:rFonts w:ascii="Arial" w:hAnsi="Arial" w:cs="Arial"/>
          <w:sz w:val="30"/>
        </w:rPr>
        <w:lastRenderedPageBreak/>
        <w:t xml:space="preserve">PHỤ LỤC </w:t>
      </w:r>
      <w:r w:rsidR="00902C86" w:rsidRPr="00756C73">
        <w:rPr>
          <w:rFonts w:ascii="Arial" w:hAnsi="Arial" w:cs="Arial"/>
          <w:sz w:val="30"/>
        </w:rPr>
        <w:t xml:space="preserve">3: </w:t>
      </w:r>
      <w:r w:rsidRPr="00756C73">
        <w:rPr>
          <w:rFonts w:ascii="Arial" w:hAnsi="Arial" w:cs="Arial"/>
          <w:sz w:val="30"/>
        </w:rPr>
        <w:t>TÀI LIỆU CHO HỘI THẢO VIÊN</w:t>
      </w:r>
      <w:r w:rsidR="00902C86" w:rsidRPr="00756C73">
        <w:rPr>
          <w:rFonts w:ascii="Arial" w:hAnsi="Arial" w:cs="Arial"/>
          <w:sz w:val="30"/>
        </w:rPr>
        <w:t xml:space="preserve"> - </w:t>
      </w:r>
      <w:r w:rsidRPr="00756C73">
        <w:rPr>
          <w:rFonts w:ascii="Arial" w:hAnsi="Arial" w:cs="Arial"/>
          <w:sz w:val="30"/>
        </w:rPr>
        <w:t>NGÀY</w:t>
      </w:r>
      <w:r w:rsidR="00902C86" w:rsidRPr="00756C73">
        <w:rPr>
          <w:rFonts w:ascii="Arial" w:hAnsi="Arial" w:cs="Arial"/>
          <w:sz w:val="30"/>
        </w:rPr>
        <w:t xml:space="preserve"> 3</w:t>
      </w:r>
      <w:bookmarkEnd w:id="82"/>
      <w:r w:rsidR="00902C86" w:rsidRPr="00756C73">
        <w:rPr>
          <w:rFonts w:ascii="Arial" w:hAnsi="Arial" w:cs="Arial"/>
          <w:sz w:val="30"/>
        </w:rPr>
        <w:t xml:space="preserve"> </w:t>
      </w:r>
    </w:p>
    <w:p w14:paraId="78A16683" w14:textId="77777777" w:rsidR="0061523E" w:rsidRPr="00E22C82" w:rsidRDefault="0061523E" w:rsidP="00E22C82">
      <w:pPr>
        <w:spacing w:line="360" w:lineRule="auto"/>
        <w:rPr>
          <w:rFonts w:ascii="Arial" w:hAnsi="Arial" w:cs="Arial"/>
          <w:b/>
        </w:rPr>
      </w:pPr>
    </w:p>
    <w:p w14:paraId="62E6A0E1" w14:textId="77777777" w:rsidR="00902C86" w:rsidRPr="00756C73" w:rsidRDefault="00756C73" w:rsidP="00E22C82">
      <w:pPr>
        <w:spacing w:line="360" w:lineRule="auto"/>
        <w:rPr>
          <w:rFonts w:ascii="Arial" w:hAnsi="Arial" w:cs="Arial"/>
          <w:b/>
          <w:sz w:val="24"/>
        </w:rPr>
      </w:pPr>
      <w:r w:rsidRPr="00756C73">
        <w:rPr>
          <w:rFonts w:ascii="Arial" w:hAnsi="Arial" w:cs="Arial"/>
          <w:b/>
          <w:sz w:val="24"/>
        </w:rPr>
        <w:t>LÀM VIỆC NHÓM 1</w:t>
      </w:r>
      <w:r w:rsidR="00902C86" w:rsidRPr="00756C73">
        <w:rPr>
          <w:rFonts w:ascii="Arial" w:hAnsi="Arial" w:cs="Arial"/>
          <w:b/>
          <w:sz w:val="24"/>
        </w:rPr>
        <w:t xml:space="preserve">: </w:t>
      </w:r>
      <w:r w:rsidRPr="00756C73">
        <w:rPr>
          <w:rFonts w:ascii="Arial" w:hAnsi="Arial" w:cs="Arial"/>
          <w:b/>
          <w:sz w:val="24"/>
        </w:rPr>
        <w:t xml:space="preserve">KHUNG LIÊN KẾT DỮ LIỆU VÀ HÀNH ĐỘNG </w:t>
      </w:r>
    </w:p>
    <w:tbl>
      <w:tblPr>
        <w:tblW w:w="9340" w:type="dxa"/>
        <w:tblLayout w:type="fixed"/>
        <w:tblLook w:val="0400" w:firstRow="0" w:lastRow="0" w:firstColumn="0" w:lastColumn="0" w:noHBand="0" w:noVBand="1"/>
      </w:tblPr>
      <w:tblGrid>
        <w:gridCol w:w="1071"/>
        <w:gridCol w:w="1438"/>
        <w:gridCol w:w="1491"/>
        <w:gridCol w:w="1210"/>
        <w:gridCol w:w="1171"/>
        <w:gridCol w:w="1259"/>
        <w:gridCol w:w="1700"/>
      </w:tblGrid>
      <w:tr w:rsidR="00C3030B" w:rsidRPr="00E22C82" w14:paraId="3431E976" w14:textId="77777777" w:rsidTr="00C3030B">
        <w:trPr>
          <w:trHeight w:val="940"/>
        </w:trPr>
        <w:tc>
          <w:tcPr>
            <w:tcW w:w="107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4B6CA27" w14:textId="77777777" w:rsidR="00A66352" w:rsidRPr="00E22C82" w:rsidRDefault="00C3030B" w:rsidP="00E22C82">
            <w:pPr>
              <w:spacing w:line="360" w:lineRule="auto"/>
              <w:rPr>
                <w:rFonts w:ascii="Arial" w:hAnsi="Arial" w:cs="Arial"/>
              </w:rPr>
            </w:pPr>
            <w:r w:rsidRPr="00E22C82">
              <w:rPr>
                <w:rFonts w:ascii="Arial" w:hAnsi="Arial" w:cs="Arial"/>
              </w:rPr>
              <w:t>Quyết định/ Hành động</w:t>
            </w: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3762205" w14:textId="77777777" w:rsidR="00C3030B" w:rsidRPr="00E22C82" w:rsidRDefault="00C3030B" w:rsidP="00E22C82">
            <w:pPr>
              <w:spacing w:line="360" w:lineRule="auto"/>
              <w:rPr>
                <w:rFonts w:ascii="Arial" w:hAnsi="Arial" w:cs="Arial"/>
              </w:rPr>
            </w:pPr>
            <w:r w:rsidRPr="00E22C82">
              <w:rPr>
                <w:rFonts w:ascii="Arial" w:hAnsi="Arial" w:cs="Arial"/>
              </w:rPr>
              <w:t>Chương trình/</w:t>
            </w:r>
          </w:p>
          <w:p w14:paraId="5603EA37" w14:textId="77777777" w:rsidR="00A66352" w:rsidRPr="00E22C82" w:rsidRDefault="00C3030B" w:rsidP="00E22C82">
            <w:pPr>
              <w:spacing w:line="360" w:lineRule="auto"/>
              <w:rPr>
                <w:rFonts w:ascii="Arial" w:hAnsi="Arial" w:cs="Arial"/>
              </w:rPr>
            </w:pPr>
            <w:r w:rsidRPr="00E22C82">
              <w:rPr>
                <w:rFonts w:ascii="Arial" w:hAnsi="Arial" w:cs="Arial"/>
              </w:rPr>
              <w:t>Câu hỏi về chính sách</w:t>
            </w:r>
          </w:p>
        </w:tc>
        <w:tc>
          <w:tcPr>
            <w:tcW w:w="149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F3D15FF" w14:textId="77777777" w:rsidR="00C3030B" w:rsidRPr="00E22C82" w:rsidRDefault="00C3030B" w:rsidP="00E22C82">
            <w:pPr>
              <w:spacing w:line="360" w:lineRule="auto"/>
              <w:rPr>
                <w:rFonts w:ascii="Arial" w:hAnsi="Arial" w:cs="Arial"/>
              </w:rPr>
            </w:pPr>
            <w:r w:rsidRPr="00E22C82">
              <w:rPr>
                <w:rFonts w:ascii="Arial" w:hAnsi="Arial" w:cs="Arial"/>
              </w:rPr>
              <w:t>Người ra quyết định</w:t>
            </w:r>
          </w:p>
          <w:p w14:paraId="1581C58F" w14:textId="77777777" w:rsidR="00A66352" w:rsidRPr="00E22C82" w:rsidRDefault="00C3030B" w:rsidP="00E22C82">
            <w:pPr>
              <w:spacing w:line="360" w:lineRule="auto"/>
              <w:rPr>
                <w:rFonts w:ascii="Arial" w:hAnsi="Arial" w:cs="Arial"/>
              </w:rPr>
            </w:pPr>
            <w:r w:rsidRPr="00E22C82">
              <w:rPr>
                <w:rFonts w:ascii="Arial" w:hAnsi="Arial" w:cs="Arial"/>
              </w:rPr>
              <w:t>(DM), các bên liên quan khác (OS)</w:t>
            </w:r>
          </w:p>
        </w:tc>
        <w:tc>
          <w:tcPr>
            <w:tcW w:w="12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E84C469" w14:textId="77777777" w:rsidR="00A66352" w:rsidRPr="00E22C82" w:rsidRDefault="00C3030B" w:rsidP="00E22C82">
            <w:pPr>
              <w:spacing w:line="360" w:lineRule="auto"/>
              <w:rPr>
                <w:rFonts w:ascii="Arial" w:hAnsi="Arial" w:cs="Arial"/>
              </w:rPr>
            </w:pPr>
            <w:r w:rsidRPr="00E22C82">
              <w:rPr>
                <w:rFonts w:ascii="Arial" w:hAnsi="Arial" w:cs="Arial"/>
              </w:rPr>
              <w:t>Chỉ Số/Dữ liệu</w:t>
            </w:r>
          </w:p>
        </w:tc>
        <w:tc>
          <w:tcPr>
            <w:tcW w:w="117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66FB23B" w14:textId="77777777" w:rsidR="00A66352" w:rsidRPr="00E22C82" w:rsidRDefault="00C3030B" w:rsidP="00E22C82">
            <w:pPr>
              <w:spacing w:line="360" w:lineRule="auto"/>
              <w:rPr>
                <w:rFonts w:ascii="Arial" w:hAnsi="Arial" w:cs="Arial"/>
              </w:rPr>
            </w:pPr>
            <w:r w:rsidRPr="00E22C82">
              <w:rPr>
                <w:rFonts w:ascii="Arial" w:hAnsi="Arial" w:cs="Arial"/>
              </w:rPr>
              <w:t>Nguồn dữ liệu</w:t>
            </w:r>
          </w:p>
        </w:tc>
        <w:tc>
          <w:tcPr>
            <w:tcW w:w="125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6156336" w14:textId="77777777" w:rsidR="00C3030B" w:rsidRPr="00E22C82" w:rsidRDefault="00C3030B" w:rsidP="00E22C82">
            <w:pPr>
              <w:spacing w:line="360" w:lineRule="auto"/>
              <w:rPr>
                <w:rFonts w:ascii="Arial" w:hAnsi="Arial" w:cs="Arial"/>
              </w:rPr>
            </w:pPr>
            <w:r w:rsidRPr="00E22C82">
              <w:rPr>
                <w:rFonts w:ascii="Arial" w:hAnsi="Arial" w:cs="Arial"/>
              </w:rPr>
              <w:t>Thời gian</w:t>
            </w:r>
          </w:p>
          <w:p w14:paraId="2D8C1065" w14:textId="77777777" w:rsidR="00A66352" w:rsidRPr="00E22C82" w:rsidRDefault="00C3030B" w:rsidP="00E22C82">
            <w:pPr>
              <w:spacing w:line="360" w:lineRule="auto"/>
              <w:rPr>
                <w:rFonts w:ascii="Arial" w:hAnsi="Arial" w:cs="Arial"/>
              </w:rPr>
            </w:pPr>
            <w:r w:rsidRPr="00E22C82">
              <w:rPr>
                <w:rFonts w:ascii="Arial" w:hAnsi="Arial" w:cs="Arial"/>
              </w:rPr>
              <w:t xml:space="preserve">(Phân tích) </w:t>
            </w:r>
            <w:r w:rsidRPr="00E22C82">
              <w:rPr>
                <w:rFonts w:ascii="Arial" w:hAnsi="Arial" w:cs="Arial"/>
              </w:rPr>
              <w:br/>
              <w:t>(Quyết định)</w:t>
            </w:r>
          </w:p>
        </w:tc>
        <w:tc>
          <w:tcPr>
            <w:tcW w:w="17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15DBD3E" w14:textId="77777777" w:rsidR="00A66352" w:rsidRPr="00E22C82" w:rsidRDefault="00C3030B" w:rsidP="00E22C82">
            <w:pPr>
              <w:spacing w:line="360" w:lineRule="auto"/>
              <w:rPr>
                <w:rFonts w:ascii="Arial" w:hAnsi="Arial" w:cs="Arial"/>
              </w:rPr>
            </w:pPr>
            <w:r w:rsidRPr="00E22C82">
              <w:rPr>
                <w:rFonts w:ascii="Arial" w:hAnsi="Arial" w:cs="Arial"/>
              </w:rPr>
              <w:t>Kênh truyền thông</w:t>
            </w:r>
          </w:p>
        </w:tc>
      </w:tr>
      <w:tr w:rsidR="00C3030B" w:rsidRPr="00E22C82" w14:paraId="45F8E1D5" w14:textId="77777777" w:rsidTr="00C3030B">
        <w:trPr>
          <w:trHeight w:val="940"/>
        </w:trPr>
        <w:tc>
          <w:tcPr>
            <w:tcW w:w="107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9D62A1B" w14:textId="77777777" w:rsidR="00C3030B" w:rsidRPr="00E22C82" w:rsidRDefault="00C3030B" w:rsidP="00E22C82">
            <w:pPr>
              <w:spacing w:line="360" w:lineRule="auto"/>
              <w:rPr>
                <w:rFonts w:ascii="Arial" w:hAnsi="Arial" w:cs="Arial"/>
              </w:rPr>
            </w:pP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81A50A3" w14:textId="77777777" w:rsidR="00C3030B" w:rsidRPr="00E22C82" w:rsidRDefault="00C3030B" w:rsidP="00E22C82">
            <w:pPr>
              <w:spacing w:line="360" w:lineRule="auto"/>
              <w:rPr>
                <w:rFonts w:ascii="Arial" w:hAnsi="Arial" w:cs="Arial"/>
              </w:rPr>
            </w:pPr>
          </w:p>
        </w:tc>
        <w:tc>
          <w:tcPr>
            <w:tcW w:w="149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4943663" w14:textId="77777777" w:rsidR="00C3030B" w:rsidRPr="00E22C82" w:rsidRDefault="00C3030B" w:rsidP="00E22C82">
            <w:pPr>
              <w:spacing w:line="360" w:lineRule="auto"/>
              <w:rPr>
                <w:rFonts w:ascii="Arial" w:hAnsi="Arial" w:cs="Arial"/>
              </w:rPr>
            </w:pPr>
          </w:p>
        </w:tc>
        <w:tc>
          <w:tcPr>
            <w:tcW w:w="12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4F73E26" w14:textId="77777777" w:rsidR="00C3030B" w:rsidRPr="00E22C82" w:rsidRDefault="00C3030B" w:rsidP="00E22C82">
            <w:pPr>
              <w:spacing w:line="360" w:lineRule="auto"/>
              <w:rPr>
                <w:rFonts w:ascii="Arial" w:hAnsi="Arial" w:cs="Arial"/>
              </w:rPr>
            </w:pPr>
          </w:p>
        </w:tc>
        <w:tc>
          <w:tcPr>
            <w:tcW w:w="117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C17E489" w14:textId="77777777" w:rsidR="00C3030B" w:rsidRPr="00E22C82" w:rsidRDefault="00C3030B" w:rsidP="00E22C82">
            <w:pPr>
              <w:spacing w:line="360" w:lineRule="auto"/>
              <w:rPr>
                <w:rFonts w:ascii="Arial" w:hAnsi="Arial" w:cs="Arial"/>
              </w:rPr>
            </w:pPr>
          </w:p>
        </w:tc>
        <w:tc>
          <w:tcPr>
            <w:tcW w:w="125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BA74677" w14:textId="77777777" w:rsidR="00C3030B" w:rsidRPr="00E22C82" w:rsidRDefault="00C3030B" w:rsidP="00E22C82">
            <w:pPr>
              <w:spacing w:line="360" w:lineRule="auto"/>
              <w:rPr>
                <w:rFonts w:ascii="Arial" w:hAnsi="Arial" w:cs="Arial"/>
              </w:rPr>
            </w:pPr>
          </w:p>
        </w:tc>
        <w:tc>
          <w:tcPr>
            <w:tcW w:w="17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B473640" w14:textId="77777777" w:rsidR="00C3030B" w:rsidRPr="00E22C82" w:rsidRDefault="00C3030B" w:rsidP="00E22C82">
            <w:pPr>
              <w:spacing w:line="360" w:lineRule="auto"/>
              <w:rPr>
                <w:rFonts w:ascii="Arial" w:hAnsi="Arial" w:cs="Arial"/>
              </w:rPr>
            </w:pPr>
          </w:p>
        </w:tc>
      </w:tr>
      <w:tr w:rsidR="00C3030B" w:rsidRPr="00E22C82" w14:paraId="699FBEE8" w14:textId="77777777" w:rsidTr="00C3030B">
        <w:trPr>
          <w:trHeight w:val="940"/>
        </w:trPr>
        <w:tc>
          <w:tcPr>
            <w:tcW w:w="107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7FC8523" w14:textId="77777777" w:rsidR="00C3030B" w:rsidRPr="00E22C82" w:rsidRDefault="00C3030B" w:rsidP="00E22C82">
            <w:pPr>
              <w:spacing w:line="360" w:lineRule="auto"/>
              <w:rPr>
                <w:rFonts w:ascii="Arial" w:hAnsi="Arial" w:cs="Arial"/>
              </w:rPr>
            </w:pP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D8C8AF9" w14:textId="77777777" w:rsidR="00C3030B" w:rsidRPr="00E22C82" w:rsidRDefault="00C3030B" w:rsidP="00E22C82">
            <w:pPr>
              <w:spacing w:line="360" w:lineRule="auto"/>
              <w:rPr>
                <w:rFonts w:ascii="Arial" w:hAnsi="Arial" w:cs="Arial"/>
              </w:rPr>
            </w:pPr>
          </w:p>
        </w:tc>
        <w:tc>
          <w:tcPr>
            <w:tcW w:w="149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3BC44A8" w14:textId="77777777" w:rsidR="00C3030B" w:rsidRPr="00E22C82" w:rsidRDefault="00C3030B" w:rsidP="00E22C82">
            <w:pPr>
              <w:spacing w:line="360" w:lineRule="auto"/>
              <w:rPr>
                <w:rFonts w:ascii="Arial" w:hAnsi="Arial" w:cs="Arial"/>
              </w:rPr>
            </w:pPr>
          </w:p>
        </w:tc>
        <w:tc>
          <w:tcPr>
            <w:tcW w:w="12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8A29E78" w14:textId="77777777" w:rsidR="00C3030B" w:rsidRPr="00E22C82" w:rsidRDefault="00C3030B" w:rsidP="00E22C82">
            <w:pPr>
              <w:spacing w:line="360" w:lineRule="auto"/>
              <w:rPr>
                <w:rFonts w:ascii="Arial" w:hAnsi="Arial" w:cs="Arial"/>
              </w:rPr>
            </w:pPr>
          </w:p>
        </w:tc>
        <w:tc>
          <w:tcPr>
            <w:tcW w:w="117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1A65FB3" w14:textId="77777777" w:rsidR="00C3030B" w:rsidRPr="00E22C82" w:rsidRDefault="00C3030B" w:rsidP="00E22C82">
            <w:pPr>
              <w:spacing w:line="360" w:lineRule="auto"/>
              <w:rPr>
                <w:rFonts w:ascii="Arial" w:hAnsi="Arial" w:cs="Arial"/>
              </w:rPr>
            </w:pPr>
          </w:p>
        </w:tc>
        <w:tc>
          <w:tcPr>
            <w:tcW w:w="125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6B22467" w14:textId="77777777" w:rsidR="00C3030B" w:rsidRPr="00E22C82" w:rsidRDefault="00C3030B" w:rsidP="00E22C82">
            <w:pPr>
              <w:spacing w:line="360" w:lineRule="auto"/>
              <w:rPr>
                <w:rFonts w:ascii="Arial" w:hAnsi="Arial" w:cs="Arial"/>
              </w:rPr>
            </w:pPr>
          </w:p>
        </w:tc>
        <w:tc>
          <w:tcPr>
            <w:tcW w:w="17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B2B5D1C" w14:textId="77777777" w:rsidR="00C3030B" w:rsidRPr="00E22C82" w:rsidRDefault="00C3030B" w:rsidP="00E22C82">
            <w:pPr>
              <w:spacing w:line="360" w:lineRule="auto"/>
              <w:rPr>
                <w:rFonts w:ascii="Arial" w:hAnsi="Arial" w:cs="Arial"/>
              </w:rPr>
            </w:pPr>
          </w:p>
        </w:tc>
      </w:tr>
    </w:tbl>
    <w:p w14:paraId="306BABEA" w14:textId="77777777" w:rsidR="00902C86" w:rsidRPr="00E22C82" w:rsidRDefault="00902C86" w:rsidP="00E22C82">
      <w:pPr>
        <w:spacing w:line="360" w:lineRule="auto"/>
        <w:rPr>
          <w:rFonts w:ascii="Arial" w:hAnsi="Arial" w:cs="Arial"/>
        </w:rPr>
      </w:pPr>
    </w:p>
    <w:p w14:paraId="2DAEFD7C" w14:textId="77777777" w:rsidR="0061523E" w:rsidRPr="00E22C82" w:rsidRDefault="0061523E" w:rsidP="00E22C82">
      <w:pPr>
        <w:spacing w:line="360" w:lineRule="auto"/>
        <w:rPr>
          <w:rFonts w:ascii="Arial" w:hAnsi="Arial" w:cs="Arial"/>
          <w:b/>
        </w:rPr>
      </w:pPr>
    </w:p>
    <w:p w14:paraId="2D3F50D8" w14:textId="77777777" w:rsidR="00902C86" w:rsidRPr="00756C73" w:rsidRDefault="00756C73" w:rsidP="00E22C82">
      <w:pPr>
        <w:spacing w:line="360" w:lineRule="auto"/>
        <w:rPr>
          <w:rFonts w:ascii="Arial" w:hAnsi="Arial" w:cs="Arial"/>
          <w:b/>
          <w:sz w:val="24"/>
        </w:rPr>
      </w:pPr>
      <w:r w:rsidRPr="00756C73">
        <w:rPr>
          <w:rFonts w:ascii="Arial" w:hAnsi="Arial" w:cs="Arial"/>
          <w:b/>
          <w:sz w:val="24"/>
        </w:rPr>
        <w:t xml:space="preserve">LÀM VIỆC NHÓM 2: LOẠI HỆ THỐNG VÀ CÔNG CỤ NÀO CẦN ÁP DỤNG ĐỂ THEO DÕI CHƯƠNG TRÌNH CỦA ANH/CHỊ? </w:t>
      </w:r>
    </w:p>
    <w:p w14:paraId="710D3D4A" w14:textId="77777777" w:rsidR="002B738D" w:rsidRPr="00E22C82" w:rsidRDefault="002B738D" w:rsidP="00E22C82">
      <w:pPr>
        <w:spacing w:line="360" w:lineRule="auto"/>
        <w:rPr>
          <w:rFonts w:ascii="Arial" w:hAnsi="Arial" w:cs="Arial"/>
        </w:rPr>
      </w:pPr>
      <w:r w:rsidRPr="00E22C82">
        <w:rPr>
          <w:rFonts w:ascii="Arial" w:hAnsi="Arial" w:cs="Arial"/>
        </w:rPr>
        <w:t>Hướng dẫn</w:t>
      </w:r>
    </w:p>
    <w:p w14:paraId="23F54362" w14:textId="77777777" w:rsidR="002B738D" w:rsidRPr="00E22C82" w:rsidRDefault="002B738D" w:rsidP="00E22C82">
      <w:pPr>
        <w:spacing w:line="360" w:lineRule="auto"/>
        <w:ind w:left="720"/>
        <w:rPr>
          <w:rFonts w:ascii="Arial" w:hAnsi="Arial" w:cs="Arial"/>
        </w:rPr>
      </w:pPr>
      <w:r w:rsidRPr="00E22C82">
        <w:rPr>
          <w:rFonts w:ascii="Arial" w:hAnsi="Arial" w:cs="Arial"/>
        </w:rPr>
        <w:t xml:space="preserve">1. Chọn người </w:t>
      </w:r>
      <w:r w:rsidR="00EB0B1A" w:rsidRPr="00E22C82">
        <w:rPr>
          <w:rFonts w:ascii="Arial" w:hAnsi="Arial" w:cs="Arial"/>
        </w:rPr>
        <w:t xml:space="preserve">làm nhiệm vụ </w:t>
      </w:r>
      <w:r w:rsidRPr="00E22C82">
        <w:rPr>
          <w:rFonts w:ascii="Arial" w:hAnsi="Arial" w:cs="Arial"/>
        </w:rPr>
        <w:t>ghi ch</w:t>
      </w:r>
      <w:r w:rsidR="00EB0B1A" w:rsidRPr="00E22C82">
        <w:rPr>
          <w:rFonts w:ascii="Arial" w:hAnsi="Arial" w:cs="Arial"/>
        </w:rPr>
        <w:t>ép</w:t>
      </w:r>
    </w:p>
    <w:p w14:paraId="1326D80D" w14:textId="77777777" w:rsidR="002B738D" w:rsidRPr="00E22C82" w:rsidRDefault="002B738D" w:rsidP="00E22C82">
      <w:pPr>
        <w:spacing w:line="360" w:lineRule="auto"/>
        <w:ind w:left="720"/>
        <w:rPr>
          <w:rFonts w:ascii="Arial" w:hAnsi="Arial" w:cs="Arial"/>
        </w:rPr>
      </w:pPr>
      <w:r w:rsidRPr="00E22C82">
        <w:rPr>
          <w:rFonts w:ascii="Arial" w:hAnsi="Arial" w:cs="Arial"/>
        </w:rPr>
        <w:t xml:space="preserve">2. Xem </w:t>
      </w:r>
      <w:r w:rsidR="00EB0B1A" w:rsidRPr="00E22C82">
        <w:rPr>
          <w:rFonts w:ascii="Arial" w:hAnsi="Arial" w:cs="Arial"/>
        </w:rPr>
        <w:t xml:space="preserve">lại những sản phẩm đã hoàn tất </w:t>
      </w:r>
      <w:r w:rsidRPr="00E22C82">
        <w:rPr>
          <w:rFonts w:ascii="Arial" w:hAnsi="Arial" w:cs="Arial"/>
        </w:rPr>
        <w:t>từ những ngày trước</w:t>
      </w:r>
    </w:p>
    <w:p w14:paraId="543B2F35" w14:textId="77777777" w:rsidR="002B738D" w:rsidRPr="00E22C82" w:rsidRDefault="002B738D" w:rsidP="00E22C82">
      <w:pPr>
        <w:spacing w:line="360" w:lineRule="auto"/>
        <w:ind w:left="720"/>
        <w:rPr>
          <w:rFonts w:ascii="Arial" w:hAnsi="Arial" w:cs="Arial"/>
        </w:rPr>
      </w:pPr>
      <w:r w:rsidRPr="00E22C82">
        <w:rPr>
          <w:rFonts w:ascii="Arial" w:hAnsi="Arial" w:cs="Arial"/>
        </w:rPr>
        <w:t xml:space="preserve">3. Chọn 2 </w:t>
      </w:r>
      <w:ins w:id="83" w:author="Windows User" w:date="2017-12-29T16:54:00Z">
        <w:r w:rsidR="005B55E4">
          <w:rPr>
            <w:rFonts w:ascii="Arial" w:hAnsi="Arial" w:cs="Arial"/>
          </w:rPr>
          <w:t xml:space="preserve">mảng/nhóm chương trình </w:t>
        </w:r>
      </w:ins>
      <w:del w:id="84" w:author="Windows User" w:date="2017-12-29T16:55:00Z">
        <w:r w:rsidRPr="00E22C82" w:rsidDel="005B55E4">
          <w:rPr>
            <w:rFonts w:ascii="Arial" w:hAnsi="Arial" w:cs="Arial"/>
          </w:rPr>
          <w:delText xml:space="preserve">khu vực chương trình </w:delText>
        </w:r>
      </w:del>
      <w:r w:rsidRPr="00E22C82">
        <w:rPr>
          <w:rFonts w:ascii="Arial" w:hAnsi="Arial" w:cs="Arial"/>
        </w:rPr>
        <w:t>ưu tiên đòi hỏi tăng cường thông tin chiến lược</w:t>
      </w:r>
    </w:p>
    <w:p w14:paraId="7D8EDED7" w14:textId="77777777" w:rsidR="00EB0B1A" w:rsidRPr="00E22C82" w:rsidRDefault="002B738D" w:rsidP="00E22C82">
      <w:pPr>
        <w:spacing w:line="360" w:lineRule="auto"/>
        <w:ind w:left="720"/>
        <w:rPr>
          <w:rFonts w:ascii="Arial" w:hAnsi="Arial" w:cs="Arial"/>
        </w:rPr>
      </w:pPr>
      <w:r w:rsidRPr="00E22C82">
        <w:rPr>
          <w:rFonts w:ascii="Arial" w:hAnsi="Arial" w:cs="Arial"/>
        </w:rPr>
        <w:t xml:space="preserve">4. Thảo luận về các loại nguồn dữ liệu, các công cụ cần thiết để thu thập dữ liệu và </w:t>
      </w:r>
      <w:r w:rsidR="00EB0B1A" w:rsidRPr="00E22C82">
        <w:rPr>
          <w:rFonts w:ascii="Arial" w:hAnsi="Arial" w:cs="Arial"/>
        </w:rPr>
        <w:t xml:space="preserve">xác định xem </w:t>
      </w:r>
      <w:r w:rsidRPr="00E22C82">
        <w:rPr>
          <w:rFonts w:ascii="Arial" w:hAnsi="Arial" w:cs="Arial"/>
        </w:rPr>
        <w:t xml:space="preserve">cấp hệ thống </w:t>
      </w:r>
      <w:r w:rsidR="00EB0B1A" w:rsidRPr="00E22C82">
        <w:rPr>
          <w:rFonts w:ascii="Arial" w:hAnsi="Arial" w:cs="Arial"/>
        </w:rPr>
        <w:t xml:space="preserve">theo dõi </w:t>
      </w:r>
      <w:r w:rsidRPr="00E22C82">
        <w:rPr>
          <w:rFonts w:ascii="Arial" w:hAnsi="Arial" w:cs="Arial"/>
        </w:rPr>
        <w:t xml:space="preserve">và đánh giá dữ liệu </w:t>
      </w:r>
      <w:r w:rsidR="00EB0B1A" w:rsidRPr="00E22C82">
        <w:rPr>
          <w:rFonts w:ascii="Arial" w:hAnsi="Arial" w:cs="Arial"/>
        </w:rPr>
        <w:t xml:space="preserve">nào </w:t>
      </w:r>
      <w:r w:rsidRPr="00E22C82">
        <w:rPr>
          <w:rFonts w:ascii="Arial" w:hAnsi="Arial" w:cs="Arial"/>
        </w:rPr>
        <w:t>sẽ đóng góp vào quá trình lập kế hoạch và ra quyết định</w:t>
      </w:r>
    </w:p>
    <w:p w14:paraId="6D07CF18" w14:textId="77777777" w:rsidR="002B738D" w:rsidRPr="00E22C82" w:rsidRDefault="00EB0B1A" w:rsidP="00E22C82">
      <w:pPr>
        <w:spacing w:line="360" w:lineRule="auto"/>
        <w:ind w:left="720"/>
        <w:rPr>
          <w:rFonts w:ascii="Arial" w:hAnsi="Arial" w:cs="Arial"/>
        </w:rPr>
      </w:pPr>
      <w:r w:rsidRPr="00E22C82">
        <w:rPr>
          <w:rFonts w:ascii="Arial" w:hAnsi="Arial" w:cs="Arial"/>
        </w:rPr>
        <w:t xml:space="preserve">5. </w:t>
      </w:r>
      <w:r w:rsidR="002B738D" w:rsidRPr="00E22C82">
        <w:rPr>
          <w:rFonts w:ascii="Arial" w:hAnsi="Arial" w:cs="Arial"/>
        </w:rPr>
        <w:t>Thời gian: 30 phút</w:t>
      </w:r>
    </w:p>
    <w:p w14:paraId="5FA0C89F" w14:textId="77777777" w:rsidR="00EB0B1A" w:rsidRPr="00756C73" w:rsidRDefault="00756C73" w:rsidP="00E22C82">
      <w:pPr>
        <w:spacing w:line="360" w:lineRule="auto"/>
        <w:rPr>
          <w:rFonts w:ascii="Arial" w:hAnsi="Arial" w:cs="Arial"/>
          <w:b/>
          <w:sz w:val="24"/>
        </w:rPr>
      </w:pPr>
      <w:r w:rsidRPr="00756C73">
        <w:rPr>
          <w:rFonts w:ascii="Arial" w:hAnsi="Arial" w:cs="Arial"/>
          <w:b/>
          <w:sz w:val="24"/>
        </w:rPr>
        <w:lastRenderedPageBreak/>
        <w:t xml:space="preserve">LÀM VIỆC NHÓM 3:  XÁC ĐỊNH NHU CẦU XÂY DỰNG NĂNG LỰC </w:t>
      </w:r>
    </w:p>
    <w:p w14:paraId="363D742C" w14:textId="77777777" w:rsidR="002B738D" w:rsidRPr="00E22C82" w:rsidRDefault="002B738D" w:rsidP="00E22C82">
      <w:pPr>
        <w:spacing w:line="360" w:lineRule="auto"/>
        <w:rPr>
          <w:rFonts w:ascii="Arial" w:hAnsi="Arial" w:cs="Arial"/>
        </w:rPr>
      </w:pPr>
      <w:r w:rsidRPr="00E22C82">
        <w:rPr>
          <w:rFonts w:ascii="Arial" w:hAnsi="Arial" w:cs="Arial"/>
        </w:rPr>
        <w:t>Hướng dẫn:</w:t>
      </w:r>
    </w:p>
    <w:p w14:paraId="6E9E91DA" w14:textId="77777777" w:rsidR="002B738D" w:rsidRPr="00E22C82" w:rsidRDefault="002B738D" w:rsidP="00E22C82">
      <w:pPr>
        <w:spacing w:line="360" w:lineRule="auto"/>
        <w:rPr>
          <w:rFonts w:ascii="Arial" w:hAnsi="Arial" w:cs="Arial"/>
        </w:rPr>
      </w:pPr>
      <w:r w:rsidRPr="00E22C82">
        <w:rPr>
          <w:rFonts w:ascii="Arial" w:hAnsi="Arial" w:cs="Arial"/>
        </w:rPr>
        <w:t>1. Tham khảo các nghiên cứu nhóm trước (2 lĩnh vực tăng cường thông tin chiến lược)</w:t>
      </w:r>
    </w:p>
    <w:p w14:paraId="544E382D" w14:textId="77777777" w:rsidR="002B738D" w:rsidRPr="00E22C82" w:rsidRDefault="002B738D" w:rsidP="00E22C82">
      <w:pPr>
        <w:spacing w:line="360" w:lineRule="auto"/>
        <w:rPr>
          <w:rFonts w:ascii="Arial" w:hAnsi="Arial" w:cs="Arial"/>
        </w:rPr>
      </w:pPr>
      <w:r w:rsidRPr="00E22C82">
        <w:rPr>
          <w:rFonts w:ascii="Arial" w:hAnsi="Arial" w:cs="Arial"/>
        </w:rPr>
        <w:t xml:space="preserve">2. Khi suy nghĩ về nhu cầu xây dựng năng lực, hãy </w:t>
      </w:r>
      <w:r w:rsidR="0061523E" w:rsidRPr="00E22C82">
        <w:rPr>
          <w:rFonts w:ascii="Arial" w:hAnsi="Arial" w:cs="Arial"/>
        </w:rPr>
        <w:t>quan tâm đến việc</w:t>
      </w:r>
      <w:r w:rsidRPr="00E22C82">
        <w:rPr>
          <w:rFonts w:ascii="Arial" w:hAnsi="Arial" w:cs="Arial"/>
        </w:rPr>
        <w:t xml:space="preserve"> áp dụng </w:t>
      </w:r>
      <w:r w:rsidR="0061523E" w:rsidRPr="00E22C82">
        <w:rPr>
          <w:rFonts w:ascii="Arial" w:hAnsi="Arial" w:cs="Arial"/>
        </w:rPr>
        <w:t xml:space="preserve">các phức </w:t>
      </w:r>
      <w:del w:id="85" w:author="Windows User" w:date="2017-12-29T16:56:00Z">
        <w:r w:rsidR="0061523E" w:rsidRPr="00E22C82" w:rsidDel="00724B0C">
          <w:rPr>
            <w:rFonts w:ascii="Arial" w:hAnsi="Arial" w:cs="Arial"/>
          </w:rPr>
          <w:delText>p</w:delText>
        </w:r>
      </w:del>
      <w:r w:rsidR="0061523E" w:rsidRPr="00E22C82">
        <w:rPr>
          <w:rFonts w:ascii="Arial" w:hAnsi="Arial" w:cs="Arial"/>
        </w:rPr>
        <w:t>hơp</w:t>
      </w:r>
      <w:r w:rsidRPr="00E22C82">
        <w:rPr>
          <w:rFonts w:ascii="Arial" w:hAnsi="Arial" w:cs="Arial"/>
        </w:rPr>
        <w:t>:</w:t>
      </w:r>
    </w:p>
    <w:p w14:paraId="57CE0A69" w14:textId="77777777" w:rsidR="002B738D" w:rsidRPr="00E22C82" w:rsidRDefault="002B738D" w:rsidP="00E22C82">
      <w:pPr>
        <w:spacing w:line="360" w:lineRule="auto"/>
        <w:ind w:left="720"/>
        <w:rPr>
          <w:rFonts w:ascii="Arial" w:hAnsi="Arial" w:cs="Arial"/>
        </w:rPr>
      </w:pPr>
      <w:r w:rsidRPr="00E22C82">
        <w:rPr>
          <w:rFonts w:ascii="Arial" w:hAnsi="Arial" w:cs="Arial"/>
        </w:rPr>
        <w:t>a. Đánh giá về</w:t>
      </w:r>
      <w:r w:rsidR="0061523E" w:rsidRPr="00E22C82">
        <w:rPr>
          <w:rFonts w:ascii="Arial" w:hAnsi="Arial" w:cs="Arial"/>
        </w:rPr>
        <w:t xml:space="preserve"> việc</w:t>
      </w:r>
      <w:r w:rsidRPr="00E22C82">
        <w:rPr>
          <w:rFonts w:ascii="Arial" w:hAnsi="Arial" w:cs="Arial"/>
        </w:rPr>
        <w:t xml:space="preserve"> sử dụng / </w:t>
      </w:r>
      <w:r w:rsidR="0061523E" w:rsidRPr="00E22C82">
        <w:rPr>
          <w:rFonts w:ascii="Arial" w:hAnsi="Arial" w:cs="Arial"/>
        </w:rPr>
        <w:t>tính hữu ích của</w:t>
      </w:r>
      <w:r w:rsidRPr="00E22C82">
        <w:rPr>
          <w:rFonts w:ascii="Arial" w:hAnsi="Arial" w:cs="Arial"/>
        </w:rPr>
        <w:t xml:space="preserve"> dữ liệu hiện </w:t>
      </w:r>
      <w:r w:rsidR="0061523E" w:rsidRPr="00E22C82">
        <w:rPr>
          <w:rFonts w:ascii="Arial" w:hAnsi="Arial" w:cs="Arial"/>
        </w:rPr>
        <w:t>có</w:t>
      </w:r>
    </w:p>
    <w:p w14:paraId="167245D9" w14:textId="77777777" w:rsidR="002B738D" w:rsidRPr="00E22C82" w:rsidRDefault="002B738D" w:rsidP="00E22C82">
      <w:pPr>
        <w:spacing w:line="360" w:lineRule="auto"/>
        <w:ind w:left="720"/>
        <w:rPr>
          <w:rFonts w:ascii="Arial" w:hAnsi="Arial" w:cs="Arial"/>
        </w:rPr>
      </w:pPr>
      <w:r w:rsidRPr="00E22C82">
        <w:rPr>
          <w:rFonts w:ascii="Arial" w:hAnsi="Arial" w:cs="Arial"/>
        </w:rPr>
        <w:t xml:space="preserve">b. </w:t>
      </w:r>
      <w:r w:rsidR="0061523E" w:rsidRPr="00E22C82">
        <w:rPr>
          <w:rFonts w:ascii="Arial" w:hAnsi="Arial" w:cs="Arial"/>
        </w:rPr>
        <w:t xml:space="preserve">Những </w:t>
      </w:r>
      <w:r w:rsidRPr="00E22C82">
        <w:rPr>
          <w:rFonts w:ascii="Arial" w:hAnsi="Arial" w:cs="Arial"/>
        </w:rPr>
        <w:t>rào cản đối với việc sử dụng dữ liệu</w:t>
      </w:r>
    </w:p>
    <w:p w14:paraId="38EE584B" w14:textId="77777777" w:rsidR="002B738D" w:rsidRPr="00E22C82" w:rsidRDefault="002B738D" w:rsidP="00E22C82">
      <w:pPr>
        <w:spacing w:line="360" w:lineRule="auto"/>
        <w:ind w:left="720"/>
        <w:rPr>
          <w:rFonts w:ascii="Arial" w:hAnsi="Arial" w:cs="Arial"/>
        </w:rPr>
      </w:pPr>
      <w:r w:rsidRPr="00E22C82">
        <w:rPr>
          <w:rFonts w:ascii="Arial" w:hAnsi="Arial" w:cs="Arial"/>
        </w:rPr>
        <w:t xml:space="preserve">c. </w:t>
      </w:r>
      <w:r w:rsidR="0061523E" w:rsidRPr="00E22C82">
        <w:rPr>
          <w:rFonts w:ascii="Arial" w:hAnsi="Arial" w:cs="Arial"/>
        </w:rPr>
        <w:t xml:space="preserve">Những </w:t>
      </w:r>
      <w:r w:rsidRPr="00E22C82">
        <w:rPr>
          <w:rFonts w:ascii="Arial" w:hAnsi="Arial" w:cs="Arial"/>
        </w:rPr>
        <w:t xml:space="preserve">rào cản </w:t>
      </w:r>
      <w:r w:rsidR="0061523E" w:rsidRPr="00E22C82">
        <w:rPr>
          <w:rFonts w:ascii="Arial" w:hAnsi="Arial" w:cs="Arial"/>
        </w:rPr>
        <w:t xml:space="preserve">trong việc </w:t>
      </w:r>
      <w:r w:rsidRPr="00E22C82">
        <w:rPr>
          <w:rFonts w:ascii="Arial" w:hAnsi="Arial" w:cs="Arial"/>
        </w:rPr>
        <w:t>t</w:t>
      </w:r>
      <w:ins w:id="86" w:author="Windows User" w:date="2017-12-29T16:57:00Z">
        <w:r w:rsidR="00724B0C">
          <w:rPr>
            <w:rFonts w:ascii="Arial" w:hAnsi="Arial" w:cs="Arial"/>
          </w:rPr>
          <w:t>rình bày</w:t>
        </w:r>
      </w:ins>
      <w:del w:id="87" w:author="Windows User" w:date="2017-12-29T16:57:00Z">
        <w:r w:rsidRPr="00E22C82" w:rsidDel="00724B0C">
          <w:rPr>
            <w:rFonts w:ascii="Arial" w:hAnsi="Arial" w:cs="Arial"/>
          </w:rPr>
          <w:delText>ruy</w:delText>
        </w:r>
        <w:r w:rsidR="0061523E" w:rsidRPr="00E22C82" w:rsidDel="00724B0C">
          <w:rPr>
            <w:rFonts w:ascii="Arial" w:hAnsi="Arial" w:cs="Arial"/>
          </w:rPr>
          <w:delText>ề</w:delText>
        </w:r>
        <w:r w:rsidRPr="00E22C82" w:rsidDel="00724B0C">
          <w:rPr>
            <w:rFonts w:ascii="Arial" w:hAnsi="Arial" w:cs="Arial"/>
          </w:rPr>
          <w:delText>n đạt</w:delText>
        </w:r>
      </w:del>
      <w:r w:rsidRPr="00E22C82">
        <w:rPr>
          <w:rFonts w:ascii="Arial" w:hAnsi="Arial" w:cs="Arial"/>
        </w:rPr>
        <w:t xml:space="preserve"> dữ liệu</w:t>
      </w:r>
    </w:p>
    <w:p w14:paraId="2ABE1382" w14:textId="77777777" w:rsidR="002B738D" w:rsidRPr="00E22C82" w:rsidRDefault="002B738D" w:rsidP="00E22C82">
      <w:pPr>
        <w:spacing w:line="360" w:lineRule="auto"/>
        <w:ind w:left="720"/>
        <w:rPr>
          <w:rFonts w:ascii="Arial" w:hAnsi="Arial" w:cs="Arial"/>
        </w:rPr>
      </w:pPr>
      <w:r w:rsidRPr="00E22C82">
        <w:rPr>
          <w:rFonts w:ascii="Arial" w:hAnsi="Arial" w:cs="Arial"/>
        </w:rPr>
        <w:t>d. Xác định các sáng kiến xây dựng năng lực xung quanh các khái niệm sử dụng dữ liệu, sử dụng các công cụ, phân tích dữ liệu</w:t>
      </w:r>
    </w:p>
    <w:p w14:paraId="58FF2908" w14:textId="77777777" w:rsidR="002B738D" w:rsidRPr="00E22C82" w:rsidRDefault="002B738D" w:rsidP="00E22C82">
      <w:pPr>
        <w:spacing w:line="360" w:lineRule="auto"/>
        <w:ind w:left="720"/>
        <w:rPr>
          <w:rFonts w:ascii="Arial" w:hAnsi="Arial" w:cs="Arial"/>
        </w:rPr>
      </w:pPr>
      <w:r w:rsidRPr="00E22C82">
        <w:rPr>
          <w:rFonts w:ascii="Arial" w:hAnsi="Arial" w:cs="Arial"/>
        </w:rPr>
        <w:t>e. Ứng dụng công cụ</w:t>
      </w:r>
    </w:p>
    <w:p w14:paraId="4FD60AB2" w14:textId="77777777" w:rsidR="002B738D" w:rsidRPr="00E22C82" w:rsidRDefault="002B738D" w:rsidP="00E22C82">
      <w:pPr>
        <w:spacing w:line="360" w:lineRule="auto"/>
        <w:ind w:left="720"/>
        <w:rPr>
          <w:rFonts w:ascii="Arial" w:hAnsi="Arial" w:cs="Arial"/>
        </w:rPr>
      </w:pPr>
      <w:r w:rsidRPr="00E22C82">
        <w:rPr>
          <w:rFonts w:ascii="Arial" w:hAnsi="Arial" w:cs="Arial"/>
        </w:rPr>
        <w:t>f. Phát triển tổ chức (ví dụ: lãnh đạo, cải tiến hệ thống)</w:t>
      </w:r>
    </w:p>
    <w:p w14:paraId="616532FE" w14:textId="77777777" w:rsidR="002B738D" w:rsidRPr="00E22C82" w:rsidRDefault="002B738D" w:rsidP="00E22C82">
      <w:pPr>
        <w:spacing w:line="360" w:lineRule="auto"/>
        <w:ind w:left="720"/>
        <w:rPr>
          <w:rFonts w:ascii="Arial" w:hAnsi="Arial" w:cs="Arial"/>
        </w:rPr>
      </w:pPr>
      <w:r w:rsidRPr="00E22C82">
        <w:rPr>
          <w:rFonts w:ascii="Arial" w:hAnsi="Arial" w:cs="Arial"/>
        </w:rPr>
        <w:t xml:space="preserve">g. Các nỗ lực hợp tác giữa những người sử dụng và người </w:t>
      </w:r>
      <w:r w:rsidR="0061523E" w:rsidRPr="00E22C82">
        <w:rPr>
          <w:rFonts w:ascii="Arial" w:hAnsi="Arial" w:cs="Arial"/>
        </w:rPr>
        <w:t>cung cấp</w:t>
      </w:r>
      <w:r w:rsidRPr="00E22C82">
        <w:rPr>
          <w:rFonts w:ascii="Arial" w:hAnsi="Arial" w:cs="Arial"/>
        </w:rPr>
        <w:t xml:space="preserve"> dữ liệu</w:t>
      </w:r>
    </w:p>
    <w:p w14:paraId="02621C6F" w14:textId="77777777" w:rsidR="00902C86" w:rsidRPr="00E22C82" w:rsidRDefault="0061523E" w:rsidP="00E22C82">
      <w:pPr>
        <w:spacing w:line="360" w:lineRule="auto"/>
        <w:rPr>
          <w:rFonts w:ascii="Arial" w:hAnsi="Arial" w:cs="Arial"/>
        </w:rPr>
      </w:pPr>
      <w:r w:rsidRPr="00E22C82">
        <w:rPr>
          <w:rFonts w:ascii="Arial" w:hAnsi="Arial" w:cs="Arial"/>
        </w:rPr>
        <w:t xml:space="preserve">3. </w:t>
      </w:r>
      <w:r w:rsidR="002B738D" w:rsidRPr="00E22C82">
        <w:rPr>
          <w:rFonts w:ascii="Arial" w:hAnsi="Arial" w:cs="Arial"/>
        </w:rPr>
        <w:t>Thời gian: 30 phút</w:t>
      </w:r>
    </w:p>
    <w:p w14:paraId="08E97FDB" w14:textId="77777777" w:rsidR="00902C86" w:rsidRPr="00E22C82" w:rsidRDefault="00902C86" w:rsidP="00E22C82">
      <w:pPr>
        <w:spacing w:line="360" w:lineRule="auto"/>
        <w:rPr>
          <w:rFonts w:ascii="Arial" w:hAnsi="Arial" w:cs="Arial"/>
          <w:b/>
        </w:rPr>
      </w:pPr>
    </w:p>
    <w:p w14:paraId="00DAAA83" w14:textId="77777777" w:rsidR="0061523E" w:rsidRPr="00E22C82" w:rsidRDefault="0061523E" w:rsidP="00E22C82">
      <w:pPr>
        <w:spacing w:line="360" w:lineRule="auto"/>
        <w:rPr>
          <w:rFonts w:ascii="Arial" w:hAnsi="Arial" w:cs="Arial"/>
          <w:b/>
        </w:rPr>
        <w:sectPr w:rsidR="0061523E" w:rsidRPr="00E22C82">
          <w:pgSz w:w="12240" w:h="15840"/>
          <w:pgMar w:top="1440" w:right="1440" w:bottom="1440" w:left="1440" w:header="720" w:footer="720" w:gutter="0"/>
          <w:cols w:space="720"/>
          <w:docGrid w:linePitch="360"/>
        </w:sectPr>
      </w:pPr>
    </w:p>
    <w:p w14:paraId="5FCC25AA" w14:textId="77777777" w:rsidR="00902C86" w:rsidRPr="00756C73" w:rsidRDefault="00756C73" w:rsidP="00E22C82">
      <w:pPr>
        <w:spacing w:line="360" w:lineRule="auto"/>
        <w:rPr>
          <w:rFonts w:ascii="Arial" w:hAnsi="Arial" w:cs="Arial"/>
          <w:b/>
          <w:sz w:val="24"/>
        </w:rPr>
      </w:pPr>
      <w:r w:rsidRPr="00756C73">
        <w:rPr>
          <w:rFonts w:ascii="Arial" w:hAnsi="Arial" w:cs="Arial"/>
          <w:b/>
          <w:sz w:val="24"/>
        </w:rPr>
        <w:lastRenderedPageBreak/>
        <w:t>LÀM VIỆC NHÓM 4: VÍ DỤ VỀ MA TRẬN KẾ HOẠCH HÀNH ĐỘNG</w:t>
      </w:r>
    </w:p>
    <w:tbl>
      <w:tblPr>
        <w:tblW w:w="14124" w:type="dxa"/>
        <w:tblCellMar>
          <w:left w:w="0" w:type="dxa"/>
          <w:right w:w="0" w:type="dxa"/>
        </w:tblCellMar>
        <w:tblLook w:val="0420" w:firstRow="1" w:lastRow="0" w:firstColumn="0" w:lastColumn="0" w:noHBand="0" w:noVBand="1"/>
      </w:tblPr>
      <w:tblGrid>
        <w:gridCol w:w="1562"/>
        <w:gridCol w:w="1701"/>
        <w:gridCol w:w="3118"/>
        <w:gridCol w:w="2552"/>
        <w:gridCol w:w="2248"/>
        <w:gridCol w:w="2943"/>
      </w:tblGrid>
      <w:tr w:rsidR="0061523E" w:rsidRPr="00E22C82" w14:paraId="30D4EF77" w14:textId="77777777" w:rsidTr="0061523E">
        <w:trPr>
          <w:trHeight w:val="667"/>
        </w:trPr>
        <w:tc>
          <w:tcPr>
            <w:tcW w:w="1562" w:type="dxa"/>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vAlign w:val="center"/>
            <w:hideMark/>
          </w:tcPr>
          <w:p w14:paraId="35CDE3A6" w14:textId="77777777" w:rsidR="00A66352" w:rsidRPr="00E22C82" w:rsidRDefault="0061523E" w:rsidP="00E22C82">
            <w:pPr>
              <w:spacing w:line="360" w:lineRule="auto"/>
              <w:rPr>
                <w:rFonts w:ascii="Arial" w:hAnsi="Arial" w:cs="Arial"/>
                <w:lang w:val="en-US"/>
              </w:rPr>
            </w:pPr>
            <w:r w:rsidRPr="00E22C82">
              <w:rPr>
                <w:rFonts w:ascii="Arial" w:hAnsi="Arial" w:cs="Arial"/>
              </w:rPr>
              <w:t>HOẠT ĐỘNG</w:t>
            </w:r>
          </w:p>
        </w:tc>
        <w:tc>
          <w:tcPr>
            <w:tcW w:w="1701" w:type="dxa"/>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vAlign w:val="center"/>
            <w:hideMark/>
          </w:tcPr>
          <w:p w14:paraId="36A31D24" w14:textId="77777777" w:rsidR="0061523E" w:rsidRPr="00E22C82" w:rsidRDefault="0061523E" w:rsidP="00E22C82">
            <w:pPr>
              <w:spacing w:line="360" w:lineRule="auto"/>
              <w:rPr>
                <w:rFonts w:ascii="Arial" w:hAnsi="Arial" w:cs="Arial"/>
                <w:lang w:val="en-US"/>
              </w:rPr>
            </w:pPr>
            <w:r w:rsidRPr="00E22C82">
              <w:rPr>
                <w:rFonts w:ascii="Arial" w:hAnsi="Arial" w:cs="Arial"/>
              </w:rPr>
              <w:t>ƯU TIÊN</w:t>
            </w:r>
          </w:p>
          <w:p w14:paraId="2AA1ACA5" w14:textId="77777777" w:rsidR="00A66352" w:rsidRPr="00E22C82" w:rsidRDefault="0061523E" w:rsidP="00E22C82">
            <w:pPr>
              <w:spacing w:line="360" w:lineRule="auto"/>
              <w:ind w:left="139"/>
              <w:rPr>
                <w:rFonts w:ascii="Arial" w:hAnsi="Arial" w:cs="Arial"/>
                <w:lang w:val="en-US"/>
              </w:rPr>
            </w:pPr>
            <w:r w:rsidRPr="00E22C82">
              <w:rPr>
                <w:rFonts w:ascii="Arial" w:hAnsi="Arial" w:cs="Arial"/>
              </w:rPr>
              <w:t xml:space="preserve">- </w:t>
            </w:r>
            <w:r w:rsidR="00756C73" w:rsidRPr="00E22C82">
              <w:rPr>
                <w:rFonts w:ascii="Arial" w:hAnsi="Arial" w:cs="Arial"/>
              </w:rPr>
              <w:t xml:space="preserve">Cao </w:t>
            </w:r>
          </w:p>
          <w:p w14:paraId="1769031F" w14:textId="77777777" w:rsidR="00A66352" w:rsidRPr="00E22C82" w:rsidRDefault="0061523E" w:rsidP="00E22C82">
            <w:pPr>
              <w:spacing w:line="360" w:lineRule="auto"/>
              <w:ind w:left="139"/>
              <w:rPr>
                <w:rFonts w:ascii="Arial" w:hAnsi="Arial" w:cs="Arial"/>
                <w:lang w:val="en-US"/>
              </w:rPr>
            </w:pPr>
            <w:r w:rsidRPr="00E22C82">
              <w:rPr>
                <w:rFonts w:ascii="Arial" w:hAnsi="Arial" w:cs="Arial"/>
              </w:rPr>
              <w:t xml:space="preserve">- </w:t>
            </w:r>
            <w:r w:rsidR="00756C73" w:rsidRPr="00E22C82">
              <w:rPr>
                <w:rFonts w:ascii="Arial" w:hAnsi="Arial" w:cs="Arial"/>
              </w:rPr>
              <w:t xml:space="preserve">Trung bình </w:t>
            </w:r>
          </w:p>
          <w:p w14:paraId="32A9732F" w14:textId="77777777" w:rsidR="00A66352" w:rsidRPr="00E22C82" w:rsidRDefault="0061523E" w:rsidP="00E22C82">
            <w:pPr>
              <w:spacing w:line="360" w:lineRule="auto"/>
              <w:ind w:left="139"/>
              <w:rPr>
                <w:rFonts w:ascii="Arial" w:hAnsi="Arial" w:cs="Arial"/>
                <w:lang w:val="en-US"/>
              </w:rPr>
            </w:pPr>
            <w:r w:rsidRPr="00E22C82">
              <w:rPr>
                <w:rFonts w:ascii="Arial" w:hAnsi="Arial" w:cs="Arial"/>
              </w:rPr>
              <w:t xml:space="preserve">- </w:t>
            </w:r>
            <w:r w:rsidR="00756C73" w:rsidRPr="00E22C82">
              <w:rPr>
                <w:rFonts w:ascii="Arial" w:hAnsi="Arial" w:cs="Arial"/>
              </w:rPr>
              <w:t xml:space="preserve">Thấp </w:t>
            </w:r>
          </w:p>
        </w:tc>
        <w:tc>
          <w:tcPr>
            <w:tcW w:w="3118" w:type="dxa"/>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vAlign w:val="center"/>
            <w:hideMark/>
          </w:tcPr>
          <w:p w14:paraId="29B4B162" w14:textId="77777777" w:rsidR="0061523E" w:rsidRPr="00E22C82" w:rsidRDefault="0061523E" w:rsidP="00E22C82">
            <w:pPr>
              <w:spacing w:line="360" w:lineRule="auto"/>
              <w:rPr>
                <w:rFonts w:ascii="Arial" w:hAnsi="Arial" w:cs="Arial"/>
                <w:lang w:val="en-US"/>
              </w:rPr>
            </w:pPr>
            <w:r w:rsidRPr="00E22C82">
              <w:rPr>
                <w:rFonts w:ascii="Arial" w:hAnsi="Arial" w:cs="Arial"/>
              </w:rPr>
              <w:t>KHUYẾN KHÍCH/HỖ TRỢ</w:t>
            </w:r>
          </w:p>
          <w:p w14:paraId="1405D83E" w14:textId="77777777" w:rsidR="00A66352" w:rsidRPr="00E22C82" w:rsidRDefault="0061523E" w:rsidP="00E22C82">
            <w:pPr>
              <w:spacing w:line="360" w:lineRule="auto"/>
              <w:rPr>
                <w:rFonts w:ascii="Arial" w:hAnsi="Arial" w:cs="Arial"/>
                <w:lang w:val="en-US"/>
              </w:rPr>
            </w:pPr>
            <w:r w:rsidRPr="00E22C82">
              <w:rPr>
                <w:rFonts w:ascii="Arial" w:hAnsi="Arial" w:cs="Arial"/>
              </w:rPr>
              <w:t xml:space="preserve">- </w:t>
            </w:r>
            <w:r w:rsidR="00756C73" w:rsidRPr="00E22C82">
              <w:rPr>
                <w:rFonts w:ascii="Arial" w:hAnsi="Arial" w:cs="Arial"/>
              </w:rPr>
              <w:t>Cao</w:t>
            </w:r>
          </w:p>
          <w:p w14:paraId="3F457B9F" w14:textId="77777777" w:rsidR="00A66352" w:rsidRPr="00E22C82" w:rsidRDefault="0061523E" w:rsidP="00E22C82">
            <w:pPr>
              <w:spacing w:line="360" w:lineRule="auto"/>
              <w:rPr>
                <w:rFonts w:ascii="Arial" w:hAnsi="Arial" w:cs="Arial"/>
                <w:lang w:val="en-US"/>
              </w:rPr>
            </w:pPr>
            <w:r w:rsidRPr="00E22C82">
              <w:rPr>
                <w:rFonts w:ascii="Arial" w:hAnsi="Arial" w:cs="Arial"/>
              </w:rPr>
              <w:t xml:space="preserve">- </w:t>
            </w:r>
            <w:r w:rsidR="00756C73" w:rsidRPr="00E22C82">
              <w:rPr>
                <w:rFonts w:ascii="Arial" w:hAnsi="Arial" w:cs="Arial"/>
              </w:rPr>
              <w:t>Trung bình</w:t>
            </w:r>
          </w:p>
          <w:p w14:paraId="67A445F8" w14:textId="77777777" w:rsidR="00A66352" w:rsidRPr="00E22C82" w:rsidRDefault="0061523E" w:rsidP="00E22C82">
            <w:pPr>
              <w:spacing w:line="360" w:lineRule="auto"/>
              <w:rPr>
                <w:rFonts w:ascii="Arial" w:hAnsi="Arial" w:cs="Arial"/>
                <w:lang w:val="en-US"/>
              </w:rPr>
            </w:pPr>
            <w:r w:rsidRPr="00E22C82">
              <w:rPr>
                <w:rFonts w:ascii="Arial" w:hAnsi="Arial" w:cs="Arial"/>
              </w:rPr>
              <w:t xml:space="preserve">- </w:t>
            </w:r>
            <w:r w:rsidR="00756C73" w:rsidRPr="00E22C82">
              <w:rPr>
                <w:rFonts w:ascii="Arial" w:hAnsi="Arial" w:cs="Arial"/>
              </w:rPr>
              <w:t xml:space="preserve">Thấp </w:t>
            </w:r>
          </w:p>
        </w:tc>
        <w:tc>
          <w:tcPr>
            <w:tcW w:w="2552" w:type="dxa"/>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vAlign w:val="center"/>
            <w:hideMark/>
          </w:tcPr>
          <w:p w14:paraId="241D38AD" w14:textId="77777777" w:rsidR="0061523E" w:rsidRPr="00E22C82" w:rsidRDefault="0061523E" w:rsidP="00E22C82">
            <w:pPr>
              <w:spacing w:line="360" w:lineRule="auto"/>
              <w:rPr>
                <w:rFonts w:ascii="Arial" w:hAnsi="Arial" w:cs="Arial"/>
                <w:lang w:val="en-US"/>
              </w:rPr>
            </w:pPr>
            <w:r w:rsidRPr="00E22C82">
              <w:rPr>
                <w:rFonts w:ascii="Arial" w:hAnsi="Arial" w:cs="Arial"/>
              </w:rPr>
              <w:t>THAY ĐỔI CHI PHÍ</w:t>
            </w:r>
          </w:p>
          <w:p w14:paraId="101408D0" w14:textId="77777777" w:rsidR="00A66352" w:rsidRPr="00E22C82" w:rsidRDefault="0061523E" w:rsidP="00E22C82">
            <w:pPr>
              <w:spacing w:line="360" w:lineRule="auto"/>
              <w:rPr>
                <w:rFonts w:ascii="Arial" w:hAnsi="Arial" w:cs="Arial"/>
                <w:lang w:val="en-US"/>
              </w:rPr>
            </w:pPr>
            <w:r w:rsidRPr="00E22C82">
              <w:rPr>
                <w:rFonts w:ascii="Arial" w:hAnsi="Arial" w:cs="Arial"/>
              </w:rPr>
              <w:t xml:space="preserve">- </w:t>
            </w:r>
            <w:r w:rsidR="00756C73" w:rsidRPr="00E22C82">
              <w:rPr>
                <w:rFonts w:ascii="Arial" w:hAnsi="Arial" w:cs="Arial"/>
              </w:rPr>
              <w:t>Cao</w:t>
            </w:r>
          </w:p>
          <w:p w14:paraId="6BA2BD5F" w14:textId="77777777" w:rsidR="00A66352" w:rsidRPr="00E22C82" w:rsidRDefault="0061523E" w:rsidP="00E22C82">
            <w:pPr>
              <w:spacing w:line="360" w:lineRule="auto"/>
              <w:rPr>
                <w:rFonts w:ascii="Arial" w:hAnsi="Arial" w:cs="Arial"/>
                <w:lang w:val="en-US"/>
              </w:rPr>
            </w:pPr>
            <w:r w:rsidRPr="00E22C82">
              <w:rPr>
                <w:rFonts w:ascii="Arial" w:hAnsi="Arial" w:cs="Arial"/>
              </w:rPr>
              <w:t xml:space="preserve">- </w:t>
            </w:r>
            <w:r w:rsidR="00756C73" w:rsidRPr="00E22C82">
              <w:rPr>
                <w:rFonts w:ascii="Arial" w:hAnsi="Arial" w:cs="Arial"/>
              </w:rPr>
              <w:t>Trung bình</w:t>
            </w:r>
          </w:p>
          <w:p w14:paraId="5D47CCFC" w14:textId="77777777" w:rsidR="00A66352" w:rsidRPr="00E22C82" w:rsidRDefault="0061523E" w:rsidP="00E22C82">
            <w:pPr>
              <w:spacing w:line="360" w:lineRule="auto"/>
              <w:rPr>
                <w:rFonts w:ascii="Arial" w:hAnsi="Arial" w:cs="Arial"/>
                <w:lang w:val="en-US"/>
              </w:rPr>
            </w:pPr>
            <w:r w:rsidRPr="00E22C82">
              <w:rPr>
                <w:rFonts w:ascii="Arial" w:hAnsi="Arial" w:cs="Arial"/>
              </w:rPr>
              <w:t xml:space="preserve">- </w:t>
            </w:r>
            <w:r w:rsidR="00756C73" w:rsidRPr="00E22C82">
              <w:rPr>
                <w:rFonts w:ascii="Arial" w:hAnsi="Arial" w:cs="Arial"/>
              </w:rPr>
              <w:t xml:space="preserve">Thấp </w:t>
            </w:r>
          </w:p>
          <w:p w14:paraId="268FD9E8" w14:textId="77777777" w:rsidR="00A66352" w:rsidRPr="00E22C82" w:rsidRDefault="0061523E" w:rsidP="00E22C82">
            <w:pPr>
              <w:spacing w:line="360" w:lineRule="auto"/>
              <w:rPr>
                <w:rFonts w:ascii="Arial" w:hAnsi="Arial" w:cs="Arial"/>
                <w:lang w:val="en-US"/>
              </w:rPr>
            </w:pPr>
            <w:r w:rsidRPr="00E22C82">
              <w:rPr>
                <w:rFonts w:ascii="Arial" w:hAnsi="Arial" w:cs="Arial"/>
              </w:rPr>
              <w:t xml:space="preserve">- </w:t>
            </w:r>
            <w:r w:rsidR="00756C73" w:rsidRPr="00E22C82">
              <w:rPr>
                <w:rFonts w:ascii="Arial" w:hAnsi="Arial" w:cs="Arial"/>
              </w:rPr>
              <w:t xml:space="preserve">Không </w:t>
            </w:r>
          </w:p>
        </w:tc>
        <w:tc>
          <w:tcPr>
            <w:tcW w:w="2248" w:type="dxa"/>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vAlign w:val="center"/>
            <w:hideMark/>
          </w:tcPr>
          <w:p w14:paraId="77A76482" w14:textId="77777777" w:rsidR="0061523E" w:rsidRPr="00E22C82" w:rsidRDefault="0061523E" w:rsidP="00E22C82">
            <w:pPr>
              <w:spacing w:line="360" w:lineRule="auto"/>
              <w:rPr>
                <w:rFonts w:ascii="Arial" w:hAnsi="Arial" w:cs="Arial"/>
                <w:lang w:val="en-US"/>
              </w:rPr>
            </w:pPr>
            <w:r w:rsidRPr="00E22C82">
              <w:rPr>
                <w:rFonts w:ascii="Arial" w:hAnsi="Arial" w:cs="Arial"/>
              </w:rPr>
              <w:t>CÁC NGUỒN TÀI NGUYÊN KHÁC</w:t>
            </w:r>
          </w:p>
          <w:p w14:paraId="6BC7B726" w14:textId="77777777" w:rsidR="00A66352" w:rsidRPr="00E22C82" w:rsidRDefault="0061523E" w:rsidP="00E22C82">
            <w:pPr>
              <w:spacing w:line="360" w:lineRule="auto"/>
              <w:rPr>
                <w:rFonts w:ascii="Arial" w:hAnsi="Arial" w:cs="Arial"/>
                <w:lang w:val="en-US"/>
              </w:rPr>
            </w:pPr>
            <w:r w:rsidRPr="00E22C82">
              <w:rPr>
                <w:rFonts w:ascii="Arial" w:hAnsi="Arial" w:cs="Arial"/>
              </w:rPr>
              <w:t xml:space="preserve">- </w:t>
            </w:r>
            <w:r w:rsidR="00756C73" w:rsidRPr="00E22C82">
              <w:rPr>
                <w:rFonts w:ascii="Arial" w:hAnsi="Arial" w:cs="Arial"/>
              </w:rPr>
              <w:t>Có nhiều</w:t>
            </w:r>
          </w:p>
          <w:p w14:paraId="67CA2A9B" w14:textId="77777777" w:rsidR="0061523E" w:rsidRPr="00E22C82" w:rsidRDefault="0061523E" w:rsidP="00E22C82">
            <w:pPr>
              <w:spacing w:line="360" w:lineRule="auto"/>
              <w:rPr>
                <w:rFonts w:ascii="Arial" w:hAnsi="Arial" w:cs="Arial"/>
                <w:lang w:val="en-US"/>
              </w:rPr>
            </w:pPr>
            <w:r w:rsidRPr="00E22C82">
              <w:rPr>
                <w:rFonts w:ascii="Arial" w:hAnsi="Arial" w:cs="Arial"/>
              </w:rPr>
              <w:t xml:space="preserve">- </w:t>
            </w:r>
            <w:r w:rsidR="00756C73" w:rsidRPr="00E22C82">
              <w:rPr>
                <w:rFonts w:ascii="Arial" w:hAnsi="Arial" w:cs="Arial"/>
              </w:rPr>
              <w:t xml:space="preserve">Ít </w:t>
            </w:r>
          </w:p>
          <w:p w14:paraId="51D17B9C" w14:textId="77777777" w:rsidR="00A66352" w:rsidRPr="00E22C82" w:rsidRDefault="0061523E" w:rsidP="00E22C82">
            <w:pPr>
              <w:spacing w:line="360" w:lineRule="auto"/>
              <w:rPr>
                <w:rFonts w:ascii="Arial" w:hAnsi="Arial" w:cs="Arial"/>
                <w:lang w:val="en-US"/>
              </w:rPr>
            </w:pPr>
            <w:r w:rsidRPr="00E22C82">
              <w:rPr>
                <w:rFonts w:ascii="Arial" w:hAnsi="Arial" w:cs="Arial"/>
                <w:lang w:val="en-US"/>
              </w:rPr>
              <w:t xml:space="preserve">- </w:t>
            </w:r>
            <w:r w:rsidR="00756C73" w:rsidRPr="00E22C82">
              <w:rPr>
                <w:rFonts w:ascii="Arial" w:hAnsi="Arial" w:cs="Arial"/>
              </w:rPr>
              <w:t xml:space="preserve">Không có  </w:t>
            </w:r>
          </w:p>
        </w:tc>
        <w:tc>
          <w:tcPr>
            <w:tcW w:w="2943" w:type="dxa"/>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vAlign w:val="center"/>
            <w:hideMark/>
          </w:tcPr>
          <w:p w14:paraId="6C8000D0" w14:textId="77777777" w:rsidR="0061523E" w:rsidRPr="00E22C82" w:rsidRDefault="0061523E" w:rsidP="00E22C82">
            <w:pPr>
              <w:spacing w:line="360" w:lineRule="auto"/>
              <w:rPr>
                <w:rFonts w:ascii="Arial" w:hAnsi="Arial" w:cs="Arial"/>
                <w:lang w:val="en-US"/>
              </w:rPr>
            </w:pPr>
            <w:r w:rsidRPr="00E22C82">
              <w:rPr>
                <w:rFonts w:ascii="Arial" w:hAnsi="Arial" w:cs="Arial"/>
              </w:rPr>
              <w:t>NĂNG LỰC</w:t>
            </w:r>
          </w:p>
          <w:p w14:paraId="05AC100C" w14:textId="77777777" w:rsidR="00A66352" w:rsidRPr="00E22C82" w:rsidRDefault="0061523E" w:rsidP="00E22C82">
            <w:pPr>
              <w:spacing w:line="360" w:lineRule="auto"/>
              <w:rPr>
                <w:rFonts w:ascii="Arial" w:hAnsi="Arial" w:cs="Arial"/>
                <w:lang w:val="en-US"/>
              </w:rPr>
            </w:pPr>
            <w:r w:rsidRPr="00E22C82">
              <w:rPr>
                <w:rFonts w:ascii="Arial" w:hAnsi="Arial" w:cs="Arial"/>
              </w:rPr>
              <w:t xml:space="preserve">- </w:t>
            </w:r>
            <w:r w:rsidR="00756C73" w:rsidRPr="00E22C82">
              <w:rPr>
                <w:rFonts w:ascii="Arial" w:hAnsi="Arial" w:cs="Arial"/>
              </w:rPr>
              <w:t>Xuất sắc</w:t>
            </w:r>
          </w:p>
          <w:p w14:paraId="34F03FCD" w14:textId="77777777" w:rsidR="00A66352" w:rsidRPr="00E22C82" w:rsidRDefault="0061523E" w:rsidP="00E22C82">
            <w:pPr>
              <w:spacing w:line="360" w:lineRule="auto"/>
              <w:rPr>
                <w:rFonts w:ascii="Arial" w:hAnsi="Arial" w:cs="Arial"/>
                <w:lang w:val="en-US"/>
              </w:rPr>
            </w:pPr>
            <w:r w:rsidRPr="00E22C82">
              <w:rPr>
                <w:rFonts w:ascii="Arial" w:hAnsi="Arial" w:cs="Arial"/>
              </w:rPr>
              <w:t xml:space="preserve">- </w:t>
            </w:r>
            <w:r w:rsidR="00756C73" w:rsidRPr="00E22C82">
              <w:rPr>
                <w:rFonts w:ascii="Arial" w:hAnsi="Arial" w:cs="Arial"/>
              </w:rPr>
              <w:t xml:space="preserve">Tốt </w:t>
            </w:r>
          </w:p>
          <w:p w14:paraId="7FCC7216" w14:textId="77777777" w:rsidR="00A66352" w:rsidRPr="00E22C82" w:rsidRDefault="0061523E" w:rsidP="00E22C82">
            <w:pPr>
              <w:spacing w:line="360" w:lineRule="auto"/>
              <w:rPr>
                <w:rFonts w:ascii="Arial" w:hAnsi="Arial" w:cs="Arial"/>
                <w:lang w:val="en-US"/>
              </w:rPr>
            </w:pPr>
            <w:r w:rsidRPr="00E22C82">
              <w:rPr>
                <w:rFonts w:ascii="Arial" w:hAnsi="Arial" w:cs="Arial"/>
              </w:rPr>
              <w:t xml:space="preserve">- </w:t>
            </w:r>
            <w:r w:rsidR="00756C73" w:rsidRPr="00E22C82">
              <w:rPr>
                <w:rFonts w:ascii="Arial" w:hAnsi="Arial" w:cs="Arial"/>
              </w:rPr>
              <w:t>Trung bình</w:t>
            </w:r>
          </w:p>
          <w:p w14:paraId="6141B54B" w14:textId="77777777" w:rsidR="00A66352" w:rsidRPr="00E22C82" w:rsidRDefault="0061523E" w:rsidP="00E22C82">
            <w:pPr>
              <w:spacing w:line="360" w:lineRule="auto"/>
              <w:rPr>
                <w:rFonts w:ascii="Arial" w:hAnsi="Arial" w:cs="Arial"/>
                <w:lang w:val="en-US"/>
              </w:rPr>
            </w:pPr>
            <w:r w:rsidRPr="00E22C82">
              <w:rPr>
                <w:rFonts w:ascii="Arial" w:hAnsi="Arial" w:cs="Arial"/>
              </w:rPr>
              <w:t xml:space="preserve">- </w:t>
            </w:r>
            <w:r w:rsidR="00756C73" w:rsidRPr="00E22C82">
              <w:rPr>
                <w:rFonts w:ascii="Arial" w:hAnsi="Arial" w:cs="Arial"/>
              </w:rPr>
              <w:t xml:space="preserve">Thấp/không có </w:t>
            </w:r>
          </w:p>
        </w:tc>
      </w:tr>
      <w:tr w:rsidR="0061523E" w:rsidRPr="00E22C82" w14:paraId="7FAF2785" w14:textId="77777777" w:rsidTr="0061523E">
        <w:trPr>
          <w:trHeight w:val="667"/>
        </w:trPr>
        <w:tc>
          <w:tcPr>
            <w:tcW w:w="15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3F36D50" w14:textId="77777777" w:rsidR="00A66352" w:rsidRPr="00E22C82" w:rsidRDefault="0061523E" w:rsidP="00E22C82">
            <w:pPr>
              <w:spacing w:line="360" w:lineRule="auto"/>
              <w:rPr>
                <w:rFonts w:ascii="Arial" w:hAnsi="Arial" w:cs="Arial"/>
                <w:lang w:val="en-US"/>
              </w:rPr>
            </w:pPr>
            <w:r w:rsidRPr="00E22C82">
              <w:rPr>
                <w:rFonts w:ascii="Arial" w:hAnsi="Arial" w:cs="Arial"/>
              </w:rPr>
              <w:t>Dịch vụ liên quan đến vấn đề bạo lực giới</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CB58208" w14:textId="77777777" w:rsidR="0061523E" w:rsidRPr="00E22C82" w:rsidRDefault="0061523E" w:rsidP="00E22C82">
            <w:pPr>
              <w:spacing w:line="360" w:lineRule="auto"/>
              <w:rPr>
                <w:rFonts w:ascii="Arial" w:hAnsi="Arial" w:cs="Arial"/>
                <w:lang w:val="en-US"/>
              </w:rPr>
            </w:pPr>
            <w:r w:rsidRPr="00E22C82">
              <w:rPr>
                <w:rFonts w:ascii="Arial" w:hAnsi="Arial" w:cs="Arial"/>
              </w:rPr>
              <w:t xml:space="preserve">Cao </w:t>
            </w:r>
          </w:p>
          <w:p w14:paraId="3A4A635E" w14:textId="77777777" w:rsidR="00A66352" w:rsidRPr="00E22C82" w:rsidRDefault="0061523E" w:rsidP="00E22C82">
            <w:pPr>
              <w:spacing w:line="360" w:lineRule="auto"/>
              <w:rPr>
                <w:rFonts w:ascii="Arial" w:hAnsi="Arial" w:cs="Arial"/>
                <w:lang w:val="en-US"/>
              </w:rPr>
            </w:pPr>
            <w:r w:rsidRPr="00E22C82">
              <w:rPr>
                <w:rFonts w:ascii="Arial" w:hAnsi="Arial" w:cs="Arial"/>
              </w:rPr>
              <w:t>Thgian: 1/2018</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2D2EDA8" w14:textId="77777777" w:rsidR="0061523E" w:rsidRPr="00E22C82" w:rsidRDefault="0061523E" w:rsidP="00E22C82">
            <w:pPr>
              <w:spacing w:line="360" w:lineRule="auto"/>
              <w:rPr>
                <w:rFonts w:ascii="Arial" w:hAnsi="Arial" w:cs="Arial"/>
                <w:lang w:val="en-US"/>
              </w:rPr>
            </w:pPr>
            <w:r w:rsidRPr="00E22C82">
              <w:rPr>
                <w:rFonts w:ascii="Arial" w:hAnsi="Arial" w:cs="Arial"/>
              </w:rPr>
              <w:t>Trung bình</w:t>
            </w:r>
          </w:p>
          <w:p w14:paraId="00F41E13" w14:textId="77777777" w:rsidR="0061523E" w:rsidRPr="00E22C82" w:rsidRDefault="0061523E" w:rsidP="00E22C82">
            <w:pPr>
              <w:spacing w:line="360" w:lineRule="auto"/>
              <w:rPr>
                <w:rFonts w:ascii="Arial" w:hAnsi="Arial" w:cs="Arial"/>
                <w:lang w:val="en-US"/>
              </w:rPr>
            </w:pPr>
            <w:r w:rsidRPr="00E22C82">
              <w:rPr>
                <w:rFonts w:ascii="Arial" w:hAnsi="Arial" w:cs="Arial"/>
              </w:rPr>
              <w:t xml:space="preserve">Đối tác TA: UNFPA? </w:t>
            </w:r>
          </w:p>
          <w:p w14:paraId="303282CA" w14:textId="77777777" w:rsidR="00A66352" w:rsidRPr="00E22C82" w:rsidRDefault="0061523E" w:rsidP="00E22C82">
            <w:pPr>
              <w:spacing w:line="360" w:lineRule="auto"/>
              <w:rPr>
                <w:rFonts w:ascii="Arial" w:hAnsi="Arial" w:cs="Arial"/>
                <w:lang w:val="en-US"/>
              </w:rPr>
            </w:pPr>
            <w:r w:rsidRPr="00E22C82">
              <w:rPr>
                <w:rFonts w:ascii="Arial" w:hAnsi="Arial" w:cs="Arial"/>
              </w:rPr>
              <w:t xml:space="preserve">Ngân sách: GF CRG? </w:t>
            </w: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CD04897" w14:textId="77777777" w:rsidR="0061523E" w:rsidRPr="00E22C82" w:rsidRDefault="0061523E" w:rsidP="00E22C82">
            <w:pPr>
              <w:spacing w:line="360" w:lineRule="auto"/>
              <w:rPr>
                <w:rFonts w:ascii="Arial" w:hAnsi="Arial" w:cs="Arial"/>
                <w:lang w:val="en-US"/>
              </w:rPr>
            </w:pPr>
            <w:r w:rsidRPr="00E22C82">
              <w:rPr>
                <w:rFonts w:ascii="Arial" w:hAnsi="Arial" w:cs="Arial"/>
              </w:rPr>
              <w:t xml:space="preserve">Cao </w:t>
            </w:r>
          </w:p>
          <w:p w14:paraId="7D7D9996" w14:textId="77777777" w:rsidR="00A66352" w:rsidRPr="00E22C82" w:rsidRDefault="0061523E" w:rsidP="00E22C82">
            <w:pPr>
              <w:spacing w:line="360" w:lineRule="auto"/>
              <w:rPr>
                <w:rFonts w:ascii="Arial" w:hAnsi="Arial" w:cs="Arial"/>
                <w:lang w:val="en-US"/>
              </w:rPr>
            </w:pPr>
            <w:r w:rsidRPr="00E22C82">
              <w:rPr>
                <w:rFonts w:ascii="Arial" w:hAnsi="Arial" w:cs="Arial"/>
              </w:rPr>
              <w:t>(ở thời điểm hiện tại không có can thiệp nào tại địa bàn)</w:t>
            </w:r>
          </w:p>
        </w:tc>
        <w:tc>
          <w:tcPr>
            <w:tcW w:w="22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67A180C" w14:textId="77777777" w:rsidR="0061523E" w:rsidRPr="00E22C82" w:rsidRDefault="0061523E" w:rsidP="00E22C82">
            <w:pPr>
              <w:spacing w:line="360" w:lineRule="auto"/>
              <w:rPr>
                <w:rFonts w:ascii="Arial" w:hAnsi="Arial" w:cs="Arial"/>
                <w:lang w:val="en-US"/>
              </w:rPr>
            </w:pPr>
            <w:r w:rsidRPr="00E22C82">
              <w:rPr>
                <w:rFonts w:ascii="Arial" w:hAnsi="Arial" w:cs="Arial"/>
              </w:rPr>
              <w:t>Đáng kể</w:t>
            </w:r>
          </w:p>
          <w:p w14:paraId="24F97308" w14:textId="77777777" w:rsidR="00A66352" w:rsidRPr="00E22C82" w:rsidRDefault="0061523E" w:rsidP="00E22C82">
            <w:pPr>
              <w:spacing w:line="360" w:lineRule="auto"/>
              <w:rPr>
                <w:rFonts w:ascii="Arial" w:hAnsi="Arial" w:cs="Arial"/>
                <w:lang w:val="en-US"/>
              </w:rPr>
            </w:pPr>
            <w:r w:rsidRPr="00E22C82">
              <w:rPr>
                <w:rFonts w:ascii="Arial" w:hAnsi="Arial" w:cs="Arial"/>
              </w:rPr>
              <w:t>(yêu cầu hỗ trợ kỹ thuật)</w:t>
            </w:r>
          </w:p>
        </w:tc>
        <w:tc>
          <w:tcPr>
            <w:tcW w:w="29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0BEB840" w14:textId="77777777" w:rsidR="00A66352" w:rsidRPr="00E22C82" w:rsidRDefault="0061523E" w:rsidP="00E22C82">
            <w:pPr>
              <w:spacing w:line="360" w:lineRule="auto"/>
              <w:rPr>
                <w:rFonts w:ascii="Arial" w:hAnsi="Arial" w:cs="Arial"/>
                <w:lang w:val="en-US"/>
              </w:rPr>
            </w:pPr>
            <w:r w:rsidRPr="00E22C82">
              <w:rPr>
                <w:rFonts w:ascii="Arial" w:hAnsi="Arial" w:cs="Arial"/>
              </w:rPr>
              <w:t xml:space="preserve">Thấp  </w:t>
            </w:r>
          </w:p>
        </w:tc>
      </w:tr>
      <w:tr w:rsidR="0061523E" w:rsidRPr="00E22C82" w14:paraId="64B014DE" w14:textId="77777777" w:rsidTr="0061523E">
        <w:trPr>
          <w:trHeight w:val="667"/>
        </w:trPr>
        <w:tc>
          <w:tcPr>
            <w:tcW w:w="15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D8C02F6" w14:textId="77777777" w:rsidR="0061523E" w:rsidRPr="00E22C82" w:rsidRDefault="0061523E" w:rsidP="00E22C82">
            <w:pPr>
              <w:spacing w:line="360" w:lineRule="auto"/>
              <w:rPr>
                <w:rFonts w:ascii="Arial" w:hAnsi="Arial" w:cs="Arial"/>
                <w:lang w:val="en-US"/>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F5A9C10" w14:textId="77777777" w:rsidR="0061523E" w:rsidRPr="00E22C82" w:rsidRDefault="0061523E" w:rsidP="00E22C82">
            <w:pPr>
              <w:spacing w:line="360" w:lineRule="auto"/>
              <w:rPr>
                <w:rFonts w:ascii="Arial" w:hAnsi="Arial" w:cs="Arial"/>
                <w:lang w:val="en-US"/>
              </w:rPr>
            </w:pP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2220607" w14:textId="77777777" w:rsidR="0061523E" w:rsidRPr="00E22C82" w:rsidRDefault="0061523E" w:rsidP="00E22C82">
            <w:pPr>
              <w:spacing w:line="360" w:lineRule="auto"/>
              <w:rPr>
                <w:rFonts w:ascii="Arial" w:hAnsi="Arial" w:cs="Arial"/>
                <w:lang w:val="en-US"/>
              </w:rP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E4E09E3" w14:textId="77777777" w:rsidR="0061523E" w:rsidRPr="00E22C82" w:rsidRDefault="0061523E" w:rsidP="00E22C82">
            <w:pPr>
              <w:spacing w:line="360" w:lineRule="auto"/>
              <w:rPr>
                <w:rFonts w:ascii="Arial" w:hAnsi="Arial" w:cs="Arial"/>
                <w:lang w:val="en-US"/>
              </w:rPr>
            </w:pPr>
          </w:p>
        </w:tc>
        <w:tc>
          <w:tcPr>
            <w:tcW w:w="22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2DE5762" w14:textId="77777777" w:rsidR="0061523E" w:rsidRPr="00E22C82" w:rsidRDefault="0061523E" w:rsidP="00E22C82">
            <w:pPr>
              <w:spacing w:line="360" w:lineRule="auto"/>
              <w:rPr>
                <w:rFonts w:ascii="Arial" w:hAnsi="Arial" w:cs="Arial"/>
                <w:lang w:val="en-US"/>
              </w:rPr>
            </w:pPr>
          </w:p>
        </w:tc>
        <w:tc>
          <w:tcPr>
            <w:tcW w:w="29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6CAFF46" w14:textId="77777777" w:rsidR="0061523E" w:rsidRPr="00E22C82" w:rsidRDefault="0061523E" w:rsidP="00E22C82">
            <w:pPr>
              <w:spacing w:line="360" w:lineRule="auto"/>
              <w:rPr>
                <w:rFonts w:ascii="Arial" w:hAnsi="Arial" w:cs="Arial"/>
                <w:lang w:val="en-US"/>
              </w:rPr>
            </w:pPr>
          </w:p>
        </w:tc>
      </w:tr>
    </w:tbl>
    <w:p w14:paraId="521D6CFA" w14:textId="77777777" w:rsidR="00902C86" w:rsidRPr="00E22C82" w:rsidRDefault="00902C86" w:rsidP="00E22C82">
      <w:pPr>
        <w:spacing w:line="360" w:lineRule="auto"/>
        <w:rPr>
          <w:rFonts w:ascii="Arial" w:hAnsi="Arial" w:cs="Arial"/>
        </w:rPr>
      </w:pPr>
    </w:p>
    <w:p w14:paraId="4DEA94FA" w14:textId="77777777" w:rsidR="00902C86" w:rsidRPr="00E22C82" w:rsidRDefault="00902C86" w:rsidP="00E22C82">
      <w:pPr>
        <w:spacing w:line="360" w:lineRule="auto"/>
        <w:rPr>
          <w:rFonts w:ascii="Arial" w:hAnsi="Arial" w:cs="Arial"/>
          <w:b/>
          <w:color w:val="4A66AC"/>
        </w:rPr>
      </w:pPr>
    </w:p>
    <w:p w14:paraId="3B6212B6" w14:textId="77777777" w:rsidR="00A60A3F" w:rsidRPr="00E22C82" w:rsidRDefault="00A60A3F" w:rsidP="00E22C82">
      <w:pPr>
        <w:spacing w:line="360" w:lineRule="auto"/>
        <w:rPr>
          <w:rFonts w:ascii="Arial" w:hAnsi="Arial" w:cs="Arial"/>
          <w:b/>
        </w:rPr>
      </w:pPr>
    </w:p>
    <w:p w14:paraId="3C74AC6E" w14:textId="77777777" w:rsidR="00326DE4" w:rsidRPr="00E22C82" w:rsidRDefault="00326DE4" w:rsidP="00E22C82">
      <w:pPr>
        <w:spacing w:line="360" w:lineRule="auto"/>
        <w:rPr>
          <w:rFonts w:ascii="Arial" w:hAnsi="Arial" w:cs="Arial"/>
          <w:b/>
        </w:rPr>
      </w:pPr>
    </w:p>
    <w:p w14:paraId="6307C968" w14:textId="77777777" w:rsidR="00326DE4" w:rsidRPr="00E22C82" w:rsidRDefault="00326DE4" w:rsidP="00E22C82">
      <w:pPr>
        <w:shd w:val="clear" w:color="auto" w:fill="FFFFFF"/>
        <w:spacing w:after="0" w:line="360" w:lineRule="auto"/>
        <w:rPr>
          <w:rFonts w:ascii="Arial" w:hAnsi="Arial" w:cs="Arial"/>
          <w:b/>
        </w:rPr>
      </w:pPr>
      <w:r w:rsidRPr="00E22C82">
        <w:rPr>
          <w:rFonts w:ascii="Arial" w:eastAsia="Times New Roman" w:hAnsi="Arial" w:cs="Arial"/>
          <w:color w:val="777777"/>
          <w:sz w:val="20"/>
          <w:szCs w:val="20"/>
          <w:lang w:val="en-US" w:eastAsia="en-US"/>
        </w:rPr>
        <w:br/>
      </w:r>
    </w:p>
    <w:sectPr w:rsidR="00326DE4" w:rsidRPr="00E22C82" w:rsidSect="0061523E">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Windows User" w:date="2017-12-29T16:59:00Z" w:initials="WU">
    <w:p w14:paraId="6D432EB7" w14:textId="77777777" w:rsidR="00724B0C" w:rsidRDefault="00724B0C">
      <w:pPr>
        <w:pStyle w:val="CommentText"/>
      </w:pPr>
      <w:r>
        <w:rPr>
          <w:rStyle w:val="CommentReference"/>
        </w:rPr>
        <w:annotationRef/>
      </w:r>
      <w:r>
        <w:rPr>
          <w:rStyle w:val="CommentReference"/>
        </w:rPr>
        <w:t>Vi: có thể đưa các khung này lên các slides, bao gồm 1, 2, 3,7</w:t>
      </w:r>
    </w:p>
  </w:comment>
  <w:comment w:id="9" w:author="Windows User" w:date="2017-12-29T17:00:00Z" w:initials="WU">
    <w:p w14:paraId="4564181E" w14:textId="77777777" w:rsidR="00724B0C" w:rsidRDefault="00724B0C">
      <w:pPr>
        <w:pStyle w:val="CommentText"/>
      </w:pPr>
      <w:r>
        <w:rPr>
          <w:rStyle w:val="CommentReference"/>
        </w:rPr>
        <w:annotationRef/>
      </w:r>
      <w:r>
        <w:t>Có thể đưa lên slide bao gồm:</w:t>
      </w:r>
    </w:p>
  </w:comment>
  <w:comment w:id="15" w:author="Windows User" w:date="2017-12-29T17:01:00Z" w:initials="WU">
    <w:p w14:paraId="2BFE17A2" w14:textId="77777777" w:rsidR="00724B0C" w:rsidRDefault="00724B0C">
      <w:pPr>
        <w:pStyle w:val="CommentText"/>
      </w:pPr>
      <w:r>
        <w:rPr>
          <w:rStyle w:val="CommentReference"/>
        </w:rPr>
        <w:annotationRef/>
      </w:r>
      <w:r>
        <w:t>Có thể đưa lên slides</w:t>
      </w:r>
    </w:p>
  </w:comment>
  <w:comment w:id="18" w:author="Windows User" w:date="2017-12-29T17:01:00Z" w:initials="WU">
    <w:p w14:paraId="4DDD686F" w14:textId="77777777" w:rsidR="00724B0C" w:rsidRDefault="00724B0C">
      <w:pPr>
        <w:pStyle w:val="CommentText"/>
      </w:pPr>
      <w:r>
        <w:rPr>
          <w:rStyle w:val="CommentReference"/>
        </w:rPr>
        <w:annotationRef/>
      </w:r>
      <w:r>
        <w:t>Có thể đưa lên slide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D432EB7" w15:done="0"/>
  <w15:commentEx w15:paraId="4564181E" w15:done="0"/>
  <w15:commentEx w15:paraId="2BFE17A2" w15:done="0"/>
  <w15:commentEx w15:paraId="4DDD686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bin">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70F"/>
    <w:multiLevelType w:val="hybridMultilevel"/>
    <w:tmpl w:val="B0FC3AC0"/>
    <w:lvl w:ilvl="0" w:tplc="5AD61514">
      <w:start w:val="1"/>
      <w:numFmt w:val="bullet"/>
      <w:lvlText w:val="-"/>
      <w:lvlJc w:val="left"/>
      <w:pPr>
        <w:tabs>
          <w:tab w:val="num" w:pos="720"/>
        </w:tabs>
        <w:ind w:left="720" w:hanging="360"/>
      </w:pPr>
      <w:rPr>
        <w:rFonts w:ascii="Arial" w:hAnsi="Arial" w:hint="default"/>
      </w:rPr>
    </w:lvl>
    <w:lvl w:ilvl="1" w:tplc="ECCA90C2" w:tentative="1">
      <w:start w:val="1"/>
      <w:numFmt w:val="bullet"/>
      <w:lvlText w:val="-"/>
      <w:lvlJc w:val="left"/>
      <w:pPr>
        <w:tabs>
          <w:tab w:val="num" w:pos="1440"/>
        </w:tabs>
        <w:ind w:left="1440" w:hanging="360"/>
      </w:pPr>
      <w:rPr>
        <w:rFonts w:ascii="Arial" w:hAnsi="Arial" w:hint="default"/>
      </w:rPr>
    </w:lvl>
    <w:lvl w:ilvl="2" w:tplc="E522F7AC" w:tentative="1">
      <w:start w:val="1"/>
      <w:numFmt w:val="bullet"/>
      <w:lvlText w:val="-"/>
      <w:lvlJc w:val="left"/>
      <w:pPr>
        <w:tabs>
          <w:tab w:val="num" w:pos="2160"/>
        </w:tabs>
        <w:ind w:left="2160" w:hanging="360"/>
      </w:pPr>
      <w:rPr>
        <w:rFonts w:ascii="Arial" w:hAnsi="Arial" w:hint="default"/>
      </w:rPr>
    </w:lvl>
    <w:lvl w:ilvl="3" w:tplc="34A871F8" w:tentative="1">
      <w:start w:val="1"/>
      <w:numFmt w:val="bullet"/>
      <w:lvlText w:val="-"/>
      <w:lvlJc w:val="left"/>
      <w:pPr>
        <w:tabs>
          <w:tab w:val="num" w:pos="2880"/>
        </w:tabs>
        <w:ind w:left="2880" w:hanging="360"/>
      </w:pPr>
      <w:rPr>
        <w:rFonts w:ascii="Arial" w:hAnsi="Arial" w:hint="default"/>
      </w:rPr>
    </w:lvl>
    <w:lvl w:ilvl="4" w:tplc="A22A97E2" w:tentative="1">
      <w:start w:val="1"/>
      <w:numFmt w:val="bullet"/>
      <w:lvlText w:val="-"/>
      <w:lvlJc w:val="left"/>
      <w:pPr>
        <w:tabs>
          <w:tab w:val="num" w:pos="3600"/>
        </w:tabs>
        <w:ind w:left="3600" w:hanging="360"/>
      </w:pPr>
      <w:rPr>
        <w:rFonts w:ascii="Arial" w:hAnsi="Arial" w:hint="default"/>
      </w:rPr>
    </w:lvl>
    <w:lvl w:ilvl="5" w:tplc="1F6274E6" w:tentative="1">
      <w:start w:val="1"/>
      <w:numFmt w:val="bullet"/>
      <w:lvlText w:val="-"/>
      <w:lvlJc w:val="left"/>
      <w:pPr>
        <w:tabs>
          <w:tab w:val="num" w:pos="4320"/>
        </w:tabs>
        <w:ind w:left="4320" w:hanging="360"/>
      </w:pPr>
      <w:rPr>
        <w:rFonts w:ascii="Arial" w:hAnsi="Arial" w:hint="default"/>
      </w:rPr>
    </w:lvl>
    <w:lvl w:ilvl="6" w:tplc="23060528" w:tentative="1">
      <w:start w:val="1"/>
      <w:numFmt w:val="bullet"/>
      <w:lvlText w:val="-"/>
      <w:lvlJc w:val="left"/>
      <w:pPr>
        <w:tabs>
          <w:tab w:val="num" w:pos="5040"/>
        </w:tabs>
        <w:ind w:left="5040" w:hanging="360"/>
      </w:pPr>
      <w:rPr>
        <w:rFonts w:ascii="Arial" w:hAnsi="Arial" w:hint="default"/>
      </w:rPr>
    </w:lvl>
    <w:lvl w:ilvl="7" w:tplc="2260166E" w:tentative="1">
      <w:start w:val="1"/>
      <w:numFmt w:val="bullet"/>
      <w:lvlText w:val="-"/>
      <w:lvlJc w:val="left"/>
      <w:pPr>
        <w:tabs>
          <w:tab w:val="num" w:pos="5760"/>
        </w:tabs>
        <w:ind w:left="5760" w:hanging="360"/>
      </w:pPr>
      <w:rPr>
        <w:rFonts w:ascii="Arial" w:hAnsi="Arial" w:hint="default"/>
      </w:rPr>
    </w:lvl>
    <w:lvl w:ilvl="8" w:tplc="E9DC5FD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495AE6"/>
    <w:multiLevelType w:val="multilevel"/>
    <w:tmpl w:val="099055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B86424"/>
    <w:multiLevelType w:val="hybridMultilevel"/>
    <w:tmpl w:val="066CC69C"/>
    <w:lvl w:ilvl="0" w:tplc="F1280BDA">
      <w:start w:val="1"/>
      <w:numFmt w:val="bullet"/>
      <w:lvlText w:val="-"/>
      <w:lvlJc w:val="left"/>
      <w:pPr>
        <w:tabs>
          <w:tab w:val="num" w:pos="720"/>
        </w:tabs>
        <w:ind w:left="720" w:hanging="360"/>
      </w:pPr>
      <w:rPr>
        <w:rFonts w:ascii="Arial" w:hAnsi="Arial" w:hint="default"/>
      </w:rPr>
    </w:lvl>
    <w:lvl w:ilvl="1" w:tplc="00E837A8" w:tentative="1">
      <w:start w:val="1"/>
      <w:numFmt w:val="bullet"/>
      <w:lvlText w:val="-"/>
      <w:lvlJc w:val="left"/>
      <w:pPr>
        <w:tabs>
          <w:tab w:val="num" w:pos="1440"/>
        </w:tabs>
        <w:ind w:left="1440" w:hanging="360"/>
      </w:pPr>
      <w:rPr>
        <w:rFonts w:ascii="Arial" w:hAnsi="Arial" w:hint="default"/>
      </w:rPr>
    </w:lvl>
    <w:lvl w:ilvl="2" w:tplc="A57AA168" w:tentative="1">
      <w:start w:val="1"/>
      <w:numFmt w:val="bullet"/>
      <w:lvlText w:val="-"/>
      <w:lvlJc w:val="left"/>
      <w:pPr>
        <w:tabs>
          <w:tab w:val="num" w:pos="2160"/>
        </w:tabs>
        <w:ind w:left="2160" w:hanging="360"/>
      </w:pPr>
      <w:rPr>
        <w:rFonts w:ascii="Arial" w:hAnsi="Arial" w:hint="default"/>
      </w:rPr>
    </w:lvl>
    <w:lvl w:ilvl="3" w:tplc="BB809148" w:tentative="1">
      <w:start w:val="1"/>
      <w:numFmt w:val="bullet"/>
      <w:lvlText w:val="-"/>
      <w:lvlJc w:val="left"/>
      <w:pPr>
        <w:tabs>
          <w:tab w:val="num" w:pos="2880"/>
        </w:tabs>
        <w:ind w:left="2880" w:hanging="360"/>
      </w:pPr>
      <w:rPr>
        <w:rFonts w:ascii="Arial" w:hAnsi="Arial" w:hint="default"/>
      </w:rPr>
    </w:lvl>
    <w:lvl w:ilvl="4" w:tplc="0554C5C8" w:tentative="1">
      <w:start w:val="1"/>
      <w:numFmt w:val="bullet"/>
      <w:lvlText w:val="-"/>
      <w:lvlJc w:val="left"/>
      <w:pPr>
        <w:tabs>
          <w:tab w:val="num" w:pos="3600"/>
        </w:tabs>
        <w:ind w:left="3600" w:hanging="360"/>
      </w:pPr>
      <w:rPr>
        <w:rFonts w:ascii="Arial" w:hAnsi="Arial" w:hint="default"/>
      </w:rPr>
    </w:lvl>
    <w:lvl w:ilvl="5" w:tplc="24924826" w:tentative="1">
      <w:start w:val="1"/>
      <w:numFmt w:val="bullet"/>
      <w:lvlText w:val="-"/>
      <w:lvlJc w:val="left"/>
      <w:pPr>
        <w:tabs>
          <w:tab w:val="num" w:pos="4320"/>
        </w:tabs>
        <w:ind w:left="4320" w:hanging="360"/>
      </w:pPr>
      <w:rPr>
        <w:rFonts w:ascii="Arial" w:hAnsi="Arial" w:hint="default"/>
      </w:rPr>
    </w:lvl>
    <w:lvl w:ilvl="6" w:tplc="276EED66" w:tentative="1">
      <w:start w:val="1"/>
      <w:numFmt w:val="bullet"/>
      <w:lvlText w:val="-"/>
      <w:lvlJc w:val="left"/>
      <w:pPr>
        <w:tabs>
          <w:tab w:val="num" w:pos="5040"/>
        </w:tabs>
        <w:ind w:left="5040" w:hanging="360"/>
      </w:pPr>
      <w:rPr>
        <w:rFonts w:ascii="Arial" w:hAnsi="Arial" w:hint="default"/>
      </w:rPr>
    </w:lvl>
    <w:lvl w:ilvl="7" w:tplc="169EF1BE" w:tentative="1">
      <w:start w:val="1"/>
      <w:numFmt w:val="bullet"/>
      <w:lvlText w:val="-"/>
      <w:lvlJc w:val="left"/>
      <w:pPr>
        <w:tabs>
          <w:tab w:val="num" w:pos="5760"/>
        </w:tabs>
        <w:ind w:left="5760" w:hanging="360"/>
      </w:pPr>
      <w:rPr>
        <w:rFonts w:ascii="Arial" w:hAnsi="Arial" w:hint="default"/>
      </w:rPr>
    </w:lvl>
    <w:lvl w:ilvl="8" w:tplc="BD7AA2D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C071A4E"/>
    <w:multiLevelType w:val="hybridMultilevel"/>
    <w:tmpl w:val="0DF6E63C"/>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073F95"/>
    <w:multiLevelType w:val="hybridMultilevel"/>
    <w:tmpl w:val="011AA4CC"/>
    <w:lvl w:ilvl="0" w:tplc="CB982190">
      <w:start w:val="1"/>
      <w:numFmt w:val="bullet"/>
      <w:lvlText w:val="-"/>
      <w:lvlJc w:val="left"/>
      <w:pPr>
        <w:tabs>
          <w:tab w:val="num" w:pos="720"/>
        </w:tabs>
        <w:ind w:left="720" w:hanging="360"/>
      </w:pPr>
      <w:rPr>
        <w:rFonts w:ascii="Arial" w:hAnsi="Arial" w:hint="default"/>
      </w:rPr>
    </w:lvl>
    <w:lvl w:ilvl="1" w:tplc="002E1DB2" w:tentative="1">
      <w:start w:val="1"/>
      <w:numFmt w:val="bullet"/>
      <w:lvlText w:val="-"/>
      <w:lvlJc w:val="left"/>
      <w:pPr>
        <w:tabs>
          <w:tab w:val="num" w:pos="1440"/>
        </w:tabs>
        <w:ind w:left="1440" w:hanging="360"/>
      </w:pPr>
      <w:rPr>
        <w:rFonts w:ascii="Arial" w:hAnsi="Arial" w:hint="default"/>
      </w:rPr>
    </w:lvl>
    <w:lvl w:ilvl="2" w:tplc="8F821A96" w:tentative="1">
      <w:start w:val="1"/>
      <w:numFmt w:val="bullet"/>
      <w:lvlText w:val="-"/>
      <w:lvlJc w:val="left"/>
      <w:pPr>
        <w:tabs>
          <w:tab w:val="num" w:pos="2160"/>
        </w:tabs>
        <w:ind w:left="2160" w:hanging="360"/>
      </w:pPr>
      <w:rPr>
        <w:rFonts w:ascii="Arial" w:hAnsi="Arial" w:hint="default"/>
      </w:rPr>
    </w:lvl>
    <w:lvl w:ilvl="3" w:tplc="3BB4EB3E" w:tentative="1">
      <w:start w:val="1"/>
      <w:numFmt w:val="bullet"/>
      <w:lvlText w:val="-"/>
      <w:lvlJc w:val="left"/>
      <w:pPr>
        <w:tabs>
          <w:tab w:val="num" w:pos="2880"/>
        </w:tabs>
        <w:ind w:left="2880" w:hanging="360"/>
      </w:pPr>
      <w:rPr>
        <w:rFonts w:ascii="Arial" w:hAnsi="Arial" w:hint="default"/>
      </w:rPr>
    </w:lvl>
    <w:lvl w:ilvl="4" w:tplc="4BF8EBB8" w:tentative="1">
      <w:start w:val="1"/>
      <w:numFmt w:val="bullet"/>
      <w:lvlText w:val="-"/>
      <w:lvlJc w:val="left"/>
      <w:pPr>
        <w:tabs>
          <w:tab w:val="num" w:pos="3600"/>
        </w:tabs>
        <w:ind w:left="3600" w:hanging="360"/>
      </w:pPr>
      <w:rPr>
        <w:rFonts w:ascii="Arial" w:hAnsi="Arial" w:hint="default"/>
      </w:rPr>
    </w:lvl>
    <w:lvl w:ilvl="5" w:tplc="945E4D98" w:tentative="1">
      <w:start w:val="1"/>
      <w:numFmt w:val="bullet"/>
      <w:lvlText w:val="-"/>
      <w:lvlJc w:val="left"/>
      <w:pPr>
        <w:tabs>
          <w:tab w:val="num" w:pos="4320"/>
        </w:tabs>
        <w:ind w:left="4320" w:hanging="360"/>
      </w:pPr>
      <w:rPr>
        <w:rFonts w:ascii="Arial" w:hAnsi="Arial" w:hint="default"/>
      </w:rPr>
    </w:lvl>
    <w:lvl w:ilvl="6" w:tplc="55D2B1DA" w:tentative="1">
      <w:start w:val="1"/>
      <w:numFmt w:val="bullet"/>
      <w:lvlText w:val="-"/>
      <w:lvlJc w:val="left"/>
      <w:pPr>
        <w:tabs>
          <w:tab w:val="num" w:pos="5040"/>
        </w:tabs>
        <w:ind w:left="5040" w:hanging="360"/>
      </w:pPr>
      <w:rPr>
        <w:rFonts w:ascii="Arial" w:hAnsi="Arial" w:hint="default"/>
      </w:rPr>
    </w:lvl>
    <w:lvl w:ilvl="7" w:tplc="9960817E" w:tentative="1">
      <w:start w:val="1"/>
      <w:numFmt w:val="bullet"/>
      <w:lvlText w:val="-"/>
      <w:lvlJc w:val="left"/>
      <w:pPr>
        <w:tabs>
          <w:tab w:val="num" w:pos="5760"/>
        </w:tabs>
        <w:ind w:left="5760" w:hanging="360"/>
      </w:pPr>
      <w:rPr>
        <w:rFonts w:ascii="Arial" w:hAnsi="Arial" w:hint="default"/>
      </w:rPr>
    </w:lvl>
    <w:lvl w:ilvl="8" w:tplc="4A96CF9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8E5888"/>
    <w:multiLevelType w:val="hybridMultilevel"/>
    <w:tmpl w:val="5FE0A51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2406753"/>
    <w:multiLevelType w:val="hybridMultilevel"/>
    <w:tmpl w:val="46DE1FA2"/>
    <w:lvl w:ilvl="0" w:tplc="0918550E">
      <w:start w:val="1"/>
      <w:numFmt w:val="bullet"/>
      <w:lvlText w:val="-"/>
      <w:lvlJc w:val="left"/>
      <w:pPr>
        <w:tabs>
          <w:tab w:val="num" w:pos="720"/>
        </w:tabs>
        <w:ind w:left="720" w:hanging="360"/>
      </w:pPr>
      <w:rPr>
        <w:rFonts w:ascii="Arial" w:hAnsi="Arial" w:hint="default"/>
      </w:rPr>
    </w:lvl>
    <w:lvl w:ilvl="1" w:tplc="7D127D8C" w:tentative="1">
      <w:start w:val="1"/>
      <w:numFmt w:val="bullet"/>
      <w:lvlText w:val="-"/>
      <w:lvlJc w:val="left"/>
      <w:pPr>
        <w:tabs>
          <w:tab w:val="num" w:pos="1440"/>
        </w:tabs>
        <w:ind w:left="1440" w:hanging="360"/>
      </w:pPr>
      <w:rPr>
        <w:rFonts w:ascii="Arial" w:hAnsi="Arial" w:hint="default"/>
      </w:rPr>
    </w:lvl>
    <w:lvl w:ilvl="2" w:tplc="0B8420B4" w:tentative="1">
      <w:start w:val="1"/>
      <w:numFmt w:val="bullet"/>
      <w:lvlText w:val="-"/>
      <w:lvlJc w:val="left"/>
      <w:pPr>
        <w:tabs>
          <w:tab w:val="num" w:pos="2160"/>
        </w:tabs>
        <w:ind w:left="2160" w:hanging="360"/>
      </w:pPr>
      <w:rPr>
        <w:rFonts w:ascii="Arial" w:hAnsi="Arial" w:hint="default"/>
      </w:rPr>
    </w:lvl>
    <w:lvl w:ilvl="3" w:tplc="FD0E8E32" w:tentative="1">
      <w:start w:val="1"/>
      <w:numFmt w:val="bullet"/>
      <w:lvlText w:val="-"/>
      <w:lvlJc w:val="left"/>
      <w:pPr>
        <w:tabs>
          <w:tab w:val="num" w:pos="2880"/>
        </w:tabs>
        <w:ind w:left="2880" w:hanging="360"/>
      </w:pPr>
      <w:rPr>
        <w:rFonts w:ascii="Arial" w:hAnsi="Arial" w:hint="default"/>
      </w:rPr>
    </w:lvl>
    <w:lvl w:ilvl="4" w:tplc="C10A42A6" w:tentative="1">
      <w:start w:val="1"/>
      <w:numFmt w:val="bullet"/>
      <w:lvlText w:val="-"/>
      <w:lvlJc w:val="left"/>
      <w:pPr>
        <w:tabs>
          <w:tab w:val="num" w:pos="3600"/>
        </w:tabs>
        <w:ind w:left="3600" w:hanging="360"/>
      </w:pPr>
      <w:rPr>
        <w:rFonts w:ascii="Arial" w:hAnsi="Arial" w:hint="default"/>
      </w:rPr>
    </w:lvl>
    <w:lvl w:ilvl="5" w:tplc="268ACD9E" w:tentative="1">
      <w:start w:val="1"/>
      <w:numFmt w:val="bullet"/>
      <w:lvlText w:val="-"/>
      <w:lvlJc w:val="left"/>
      <w:pPr>
        <w:tabs>
          <w:tab w:val="num" w:pos="4320"/>
        </w:tabs>
        <w:ind w:left="4320" w:hanging="360"/>
      </w:pPr>
      <w:rPr>
        <w:rFonts w:ascii="Arial" w:hAnsi="Arial" w:hint="default"/>
      </w:rPr>
    </w:lvl>
    <w:lvl w:ilvl="6" w:tplc="CFBAAB08" w:tentative="1">
      <w:start w:val="1"/>
      <w:numFmt w:val="bullet"/>
      <w:lvlText w:val="-"/>
      <w:lvlJc w:val="left"/>
      <w:pPr>
        <w:tabs>
          <w:tab w:val="num" w:pos="5040"/>
        </w:tabs>
        <w:ind w:left="5040" w:hanging="360"/>
      </w:pPr>
      <w:rPr>
        <w:rFonts w:ascii="Arial" w:hAnsi="Arial" w:hint="default"/>
      </w:rPr>
    </w:lvl>
    <w:lvl w:ilvl="7" w:tplc="BD584924" w:tentative="1">
      <w:start w:val="1"/>
      <w:numFmt w:val="bullet"/>
      <w:lvlText w:val="-"/>
      <w:lvlJc w:val="left"/>
      <w:pPr>
        <w:tabs>
          <w:tab w:val="num" w:pos="5760"/>
        </w:tabs>
        <w:ind w:left="5760" w:hanging="360"/>
      </w:pPr>
      <w:rPr>
        <w:rFonts w:ascii="Arial" w:hAnsi="Arial" w:hint="default"/>
      </w:rPr>
    </w:lvl>
    <w:lvl w:ilvl="8" w:tplc="54D83D6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2A74017"/>
    <w:multiLevelType w:val="hybridMultilevel"/>
    <w:tmpl w:val="E8D02000"/>
    <w:lvl w:ilvl="0" w:tplc="0809000F">
      <w:start w:val="1"/>
      <w:numFmt w:val="decimal"/>
      <w:lvlText w:val="%1."/>
      <w:lvlJc w:val="left"/>
      <w:pPr>
        <w:tabs>
          <w:tab w:val="num" w:pos="720"/>
        </w:tabs>
        <w:ind w:left="720" w:hanging="360"/>
      </w:pPr>
      <w:rPr>
        <w:rFonts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8C1A93"/>
    <w:multiLevelType w:val="hybridMultilevel"/>
    <w:tmpl w:val="74B27560"/>
    <w:lvl w:ilvl="0" w:tplc="5CA49362">
      <w:start w:val="1"/>
      <w:numFmt w:val="bullet"/>
      <w:lvlText w:val="-"/>
      <w:lvlJc w:val="left"/>
      <w:pPr>
        <w:tabs>
          <w:tab w:val="num" w:pos="720"/>
        </w:tabs>
        <w:ind w:left="720" w:hanging="360"/>
      </w:pPr>
      <w:rPr>
        <w:rFonts w:ascii="Arial" w:hAnsi="Arial" w:hint="default"/>
      </w:rPr>
    </w:lvl>
    <w:lvl w:ilvl="1" w:tplc="967ED83C" w:tentative="1">
      <w:start w:val="1"/>
      <w:numFmt w:val="bullet"/>
      <w:lvlText w:val="-"/>
      <w:lvlJc w:val="left"/>
      <w:pPr>
        <w:tabs>
          <w:tab w:val="num" w:pos="1440"/>
        </w:tabs>
        <w:ind w:left="1440" w:hanging="360"/>
      </w:pPr>
      <w:rPr>
        <w:rFonts w:ascii="Arial" w:hAnsi="Arial" w:hint="default"/>
      </w:rPr>
    </w:lvl>
    <w:lvl w:ilvl="2" w:tplc="09704FA2" w:tentative="1">
      <w:start w:val="1"/>
      <w:numFmt w:val="bullet"/>
      <w:lvlText w:val="-"/>
      <w:lvlJc w:val="left"/>
      <w:pPr>
        <w:tabs>
          <w:tab w:val="num" w:pos="2160"/>
        </w:tabs>
        <w:ind w:left="2160" w:hanging="360"/>
      </w:pPr>
      <w:rPr>
        <w:rFonts w:ascii="Arial" w:hAnsi="Arial" w:hint="default"/>
      </w:rPr>
    </w:lvl>
    <w:lvl w:ilvl="3" w:tplc="736C51A2" w:tentative="1">
      <w:start w:val="1"/>
      <w:numFmt w:val="bullet"/>
      <w:lvlText w:val="-"/>
      <w:lvlJc w:val="left"/>
      <w:pPr>
        <w:tabs>
          <w:tab w:val="num" w:pos="2880"/>
        </w:tabs>
        <w:ind w:left="2880" w:hanging="360"/>
      </w:pPr>
      <w:rPr>
        <w:rFonts w:ascii="Arial" w:hAnsi="Arial" w:hint="default"/>
      </w:rPr>
    </w:lvl>
    <w:lvl w:ilvl="4" w:tplc="1FE8505E" w:tentative="1">
      <w:start w:val="1"/>
      <w:numFmt w:val="bullet"/>
      <w:lvlText w:val="-"/>
      <w:lvlJc w:val="left"/>
      <w:pPr>
        <w:tabs>
          <w:tab w:val="num" w:pos="3600"/>
        </w:tabs>
        <w:ind w:left="3600" w:hanging="360"/>
      </w:pPr>
      <w:rPr>
        <w:rFonts w:ascii="Arial" w:hAnsi="Arial" w:hint="default"/>
      </w:rPr>
    </w:lvl>
    <w:lvl w:ilvl="5" w:tplc="9C760406" w:tentative="1">
      <w:start w:val="1"/>
      <w:numFmt w:val="bullet"/>
      <w:lvlText w:val="-"/>
      <w:lvlJc w:val="left"/>
      <w:pPr>
        <w:tabs>
          <w:tab w:val="num" w:pos="4320"/>
        </w:tabs>
        <w:ind w:left="4320" w:hanging="360"/>
      </w:pPr>
      <w:rPr>
        <w:rFonts w:ascii="Arial" w:hAnsi="Arial" w:hint="default"/>
      </w:rPr>
    </w:lvl>
    <w:lvl w:ilvl="6" w:tplc="9F2CCE0E" w:tentative="1">
      <w:start w:val="1"/>
      <w:numFmt w:val="bullet"/>
      <w:lvlText w:val="-"/>
      <w:lvlJc w:val="left"/>
      <w:pPr>
        <w:tabs>
          <w:tab w:val="num" w:pos="5040"/>
        </w:tabs>
        <w:ind w:left="5040" w:hanging="360"/>
      </w:pPr>
      <w:rPr>
        <w:rFonts w:ascii="Arial" w:hAnsi="Arial" w:hint="default"/>
      </w:rPr>
    </w:lvl>
    <w:lvl w:ilvl="7" w:tplc="8E3AB0C0" w:tentative="1">
      <w:start w:val="1"/>
      <w:numFmt w:val="bullet"/>
      <w:lvlText w:val="-"/>
      <w:lvlJc w:val="left"/>
      <w:pPr>
        <w:tabs>
          <w:tab w:val="num" w:pos="5760"/>
        </w:tabs>
        <w:ind w:left="5760" w:hanging="360"/>
      </w:pPr>
      <w:rPr>
        <w:rFonts w:ascii="Arial" w:hAnsi="Arial" w:hint="default"/>
      </w:rPr>
    </w:lvl>
    <w:lvl w:ilvl="8" w:tplc="21365F2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C8972EA"/>
    <w:multiLevelType w:val="hybridMultilevel"/>
    <w:tmpl w:val="92EA7EC0"/>
    <w:lvl w:ilvl="0" w:tplc="118C9752">
      <w:numFmt w:val="bullet"/>
      <w:lvlText w:val=""/>
      <w:lvlJc w:val="left"/>
      <w:pPr>
        <w:ind w:left="1080" w:hanging="36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FDA241F"/>
    <w:multiLevelType w:val="hybridMultilevel"/>
    <w:tmpl w:val="CD001E16"/>
    <w:lvl w:ilvl="0" w:tplc="B55657D4">
      <w:start w:val="1"/>
      <w:numFmt w:val="bullet"/>
      <w:lvlText w:val="-"/>
      <w:lvlJc w:val="left"/>
      <w:pPr>
        <w:tabs>
          <w:tab w:val="num" w:pos="720"/>
        </w:tabs>
        <w:ind w:left="720" w:hanging="360"/>
      </w:pPr>
      <w:rPr>
        <w:rFonts w:ascii="Arial" w:hAnsi="Arial" w:hint="default"/>
      </w:rPr>
    </w:lvl>
    <w:lvl w:ilvl="1" w:tplc="CF989A6C" w:tentative="1">
      <w:start w:val="1"/>
      <w:numFmt w:val="bullet"/>
      <w:lvlText w:val="-"/>
      <w:lvlJc w:val="left"/>
      <w:pPr>
        <w:tabs>
          <w:tab w:val="num" w:pos="1440"/>
        </w:tabs>
        <w:ind w:left="1440" w:hanging="360"/>
      </w:pPr>
      <w:rPr>
        <w:rFonts w:ascii="Arial" w:hAnsi="Arial" w:hint="default"/>
      </w:rPr>
    </w:lvl>
    <w:lvl w:ilvl="2" w:tplc="8D4C3E9C" w:tentative="1">
      <w:start w:val="1"/>
      <w:numFmt w:val="bullet"/>
      <w:lvlText w:val="-"/>
      <w:lvlJc w:val="left"/>
      <w:pPr>
        <w:tabs>
          <w:tab w:val="num" w:pos="2160"/>
        </w:tabs>
        <w:ind w:left="2160" w:hanging="360"/>
      </w:pPr>
      <w:rPr>
        <w:rFonts w:ascii="Arial" w:hAnsi="Arial" w:hint="default"/>
      </w:rPr>
    </w:lvl>
    <w:lvl w:ilvl="3" w:tplc="7200C47C" w:tentative="1">
      <w:start w:val="1"/>
      <w:numFmt w:val="bullet"/>
      <w:lvlText w:val="-"/>
      <w:lvlJc w:val="left"/>
      <w:pPr>
        <w:tabs>
          <w:tab w:val="num" w:pos="2880"/>
        </w:tabs>
        <w:ind w:left="2880" w:hanging="360"/>
      </w:pPr>
      <w:rPr>
        <w:rFonts w:ascii="Arial" w:hAnsi="Arial" w:hint="default"/>
      </w:rPr>
    </w:lvl>
    <w:lvl w:ilvl="4" w:tplc="4EA80E9A" w:tentative="1">
      <w:start w:val="1"/>
      <w:numFmt w:val="bullet"/>
      <w:lvlText w:val="-"/>
      <w:lvlJc w:val="left"/>
      <w:pPr>
        <w:tabs>
          <w:tab w:val="num" w:pos="3600"/>
        </w:tabs>
        <w:ind w:left="3600" w:hanging="360"/>
      </w:pPr>
      <w:rPr>
        <w:rFonts w:ascii="Arial" w:hAnsi="Arial" w:hint="default"/>
      </w:rPr>
    </w:lvl>
    <w:lvl w:ilvl="5" w:tplc="688C4832" w:tentative="1">
      <w:start w:val="1"/>
      <w:numFmt w:val="bullet"/>
      <w:lvlText w:val="-"/>
      <w:lvlJc w:val="left"/>
      <w:pPr>
        <w:tabs>
          <w:tab w:val="num" w:pos="4320"/>
        </w:tabs>
        <w:ind w:left="4320" w:hanging="360"/>
      </w:pPr>
      <w:rPr>
        <w:rFonts w:ascii="Arial" w:hAnsi="Arial" w:hint="default"/>
      </w:rPr>
    </w:lvl>
    <w:lvl w:ilvl="6" w:tplc="083068E0" w:tentative="1">
      <w:start w:val="1"/>
      <w:numFmt w:val="bullet"/>
      <w:lvlText w:val="-"/>
      <w:lvlJc w:val="left"/>
      <w:pPr>
        <w:tabs>
          <w:tab w:val="num" w:pos="5040"/>
        </w:tabs>
        <w:ind w:left="5040" w:hanging="360"/>
      </w:pPr>
      <w:rPr>
        <w:rFonts w:ascii="Arial" w:hAnsi="Arial" w:hint="default"/>
      </w:rPr>
    </w:lvl>
    <w:lvl w:ilvl="7" w:tplc="D2628C22" w:tentative="1">
      <w:start w:val="1"/>
      <w:numFmt w:val="bullet"/>
      <w:lvlText w:val="-"/>
      <w:lvlJc w:val="left"/>
      <w:pPr>
        <w:tabs>
          <w:tab w:val="num" w:pos="5760"/>
        </w:tabs>
        <w:ind w:left="5760" w:hanging="360"/>
      </w:pPr>
      <w:rPr>
        <w:rFonts w:ascii="Arial" w:hAnsi="Arial" w:hint="default"/>
      </w:rPr>
    </w:lvl>
    <w:lvl w:ilvl="8" w:tplc="892AB80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1D35EAC"/>
    <w:multiLevelType w:val="hybridMultilevel"/>
    <w:tmpl w:val="82A68A3A"/>
    <w:lvl w:ilvl="0" w:tplc="6442D572">
      <w:start w:val="1"/>
      <w:numFmt w:val="bullet"/>
      <w:lvlText w:val="-"/>
      <w:lvlJc w:val="left"/>
      <w:pPr>
        <w:tabs>
          <w:tab w:val="num" w:pos="720"/>
        </w:tabs>
        <w:ind w:left="720" w:hanging="360"/>
      </w:pPr>
      <w:rPr>
        <w:rFonts w:ascii="Arial" w:hAnsi="Arial" w:hint="default"/>
      </w:rPr>
    </w:lvl>
    <w:lvl w:ilvl="1" w:tplc="F22E5392" w:tentative="1">
      <w:start w:val="1"/>
      <w:numFmt w:val="bullet"/>
      <w:lvlText w:val="-"/>
      <w:lvlJc w:val="left"/>
      <w:pPr>
        <w:tabs>
          <w:tab w:val="num" w:pos="1440"/>
        </w:tabs>
        <w:ind w:left="1440" w:hanging="360"/>
      </w:pPr>
      <w:rPr>
        <w:rFonts w:ascii="Arial" w:hAnsi="Arial" w:hint="default"/>
      </w:rPr>
    </w:lvl>
    <w:lvl w:ilvl="2" w:tplc="827C3A34" w:tentative="1">
      <w:start w:val="1"/>
      <w:numFmt w:val="bullet"/>
      <w:lvlText w:val="-"/>
      <w:lvlJc w:val="left"/>
      <w:pPr>
        <w:tabs>
          <w:tab w:val="num" w:pos="2160"/>
        </w:tabs>
        <w:ind w:left="2160" w:hanging="360"/>
      </w:pPr>
      <w:rPr>
        <w:rFonts w:ascii="Arial" w:hAnsi="Arial" w:hint="default"/>
      </w:rPr>
    </w:lvl>
    <w:lvl w:ilvl="3" w:tplc="58FAEC34" w:tentative="1">
      <w:start w:val="1"/>
      <w:numFmt w:val="bullet"/>
      <w:lvlText w:val="-"/>
      <w:lvlJc w:val="left"/>
      <w:pPr>
        <w:tabs>
          <w:tab w:val="num" w:pos="2880"/>
        </w:tabs>
        <w:ind w:left="2880" w:hanging="360"/>
      </w:pPr>
      <w:rPr>
        <w:rFonts w:ascii="Arial" w:hAnsi="Arial" w:hint="default"/>
      </w:rPr>
    </w:lvl>
    <w:lvl w:ilvl="4" w:tplc="46905802" w:tentative="1">
      <w:start w:val="1"/>
      <w:numFmt w:val="bullet"/>
      <w:lvlText w:val="-"/>
      <w:lvlJc w:val="left"/>
      <w:pPr>
        <w:tabs>
          <w:tab w:val="num" w:pos="3600"/>
        </w:tabs>
        <w:ind w:left="3600" w:hanging="360"/>
      </w:pPr>
      <w:rPr>
        <w:rFonts w:ascii="Arial" w:hAnsi="Arial" w:hint="default"/>
      </w:rPr>
    </w:lvl>
    <w:lvl w:ilvl="5" w:tplc="BC189EBC" w:tentative="1">
      <w:start w:val="1"/>
      <w:numFmt w:val="bullet"/>
      <w:lvlText w:val="-"/>
      <w:lvlJc w:val="left"/>
      <w:pPr>
        <w:tabs>
          <w:tab w:val="num" w:pos="4320"/>
        </w:tabs>
        <w:ind w:left="4320" w:hanging="360"/>
      </w:pPr>
      <w:rPr>
        <w:rFonts w:ascii="Arial" w:hAnsi="Arial" w:hint="default"/>
      </w:rPr>
    </w:lvl>
    <w:lvl w:ilvl="6" w:tplc="0632E576" w:tentative="1">
      <w:start w:val="1"/>
      <w:numFmt w:val="bullet"/>
      <w:lvlText w:val="-"/>
      <w:lvlJc w:val="left"/>
      <w:pPr>
        <w:tabs>
          <w:tab w:val="num" w:pos="5040"/>
        </w:tabs>
        <w:ind w:left="5040" w:hanging="360"/>
      </w:pPr>
      <w:rPr>
        <w:rFonts w:ascii="Arial" w:hAnsi="Arial" w:hint="default"/>
      </w:rPr>
    </w:lvl>
    <w:lvl w:ilvl="7" w:tplc="9F82EE0C" w:tentative="1">
      <w:start w:val="1"/>
      <w:numFmt w:val="bullet"/>
      <w:lvlText w:val="-"/>
      <w:lvlJc w:val="left"/>
      <w:pPr>
        <w:tabs>
          <w:tab w:val="num" w:pos="5760"/>
        </w:tabs>
        <w:ind w:left="5760" w:hanging="360"/>
      </w:pPr>
      <w:rPr>
        <w:rFonts w:ascii="Arial" w:hAnsi="Arial" w:hint="default"/>
      </w:rPr>
    </w:lvl>
    <w:lvl w:ilvl="8" w:tplc="E70EB64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1F16343"/>
    <w:multiLevelType w:val="hybridMultilevel"/>
    <w:tmpl w:val="85663F00"/>
    <w:lvl w:ilvl="0" w:tplc="4B9AB3A4">
      <w:start w:val="1"/>
      <w:numFmt w:val="bullet"/>
      <w:lvlText w:val="-"/>
      <w:lvlJc w:val="left"/>
      <w:pPr>
        <w:tabs>
          <w:tab w:val="num" w:pos="720"/>
        </w:tabs>
        <w:ind w:left="720" w:hanging="360"/>
      </w:pPr>
      <w:rPr>
        <w:rFonts w:ascii="Arial" w:hAnsi="Arial" w:hint="default"/>
      </w:rPr>
    </w:lvl>
    <w:lvl w:ilvl="1" w:tplc="1940EA50" w:tentative="1">
      <w:start w:val="1"/>
      <w:numFmt w:val="bullet"/>
      <w:lvlText w:val="-"/>
      <w:lvlJc w:val="left"/>
      <w:pPr>
        <w:tabs>
          <w:tab w:val="num" w:pos="1440"/>
        </w:tabs>
        <w:ind w:left="1440" w:hanging="360"/>
      </w:pPr>
      <w:rPr>
        <w:rFonts w:ascii="Arial" w:hAnsi="Arial" w:hint="default"/>
      </w:rPr>
    </w:lvl>
    <w:lvl w:ilvl="2" w:tplc="AB2AFA0A" w:tentative="1">
      <w:start w:val="1"/>
      <w:numFmt w:val="bullet"/>
      <w:lvlText w:val="-"/>
      <w:lvlJc w:val="left"/>
      <w:pPr>
        <w:tabs>
          <w:tab w:val="num" w:pos="2160"/>
        </w:tabs>
        <w:ind w:left="2160" w:hanging="360"/>
      </w:pPr>
      <w:rPr>
        <w:rFonts w:ascii="Arial" w:hAnsi="Arial" w:hint="default"/>
      </w:rPr>
    </w:lvl>
    <w:lvl w:ilvl="3" w:tplc="10D64438" w:tentative="1">
      <w:start w:val="1"/>
      <w:numFmt w:val="bullet"/>
      <w:lvlText w:val="-"/>
      <w:lvlJc w:val="left"/>
      <w:pPr>
        <w:tabs>
          <w:tab w:val="num" w:pos="2880"/>
        </w:tabs>
        <w:ind w:left="2880" w:hanging="360"/>
      </w:pPr>
      <w:rPr>
        <w:rFonts w:ascii="Arial" w:hAnsi="Arial" w:hint="default"/>
      </w:rPr>
    </w:lvl>
    <w:lvl w:ilvl="4" w:tplc="74A2CF02" w:tentative="1">
      <w:start w:val="1"/>
      <w:numFmt w:val="bullet"/>
      <w:lvlText w:val="-"/>
      <w:lvlJc w:val="left"/>
      <w:pPr>
        <w:tabs>
          <w:tab w:val="num" w:pos="3600"/>
        </w:tabs>
        <w:ind w:left="3600" w:hanging="360"/>
      </w:pPr>
      <w:rPr>
        <w:rFonts w:ascii="Arial" w:hAnsi="Arial" w:hint="default"/>
      </w:rPr>
    </w:lvl>
    <w:lvl w:ilvl="5" w:tplc="055CE9F0" w:tentative="1">
      <w:start w:val="1"/>
      <w:numFmt w:val="bullet"/>
      <w:lvlText w:val="-"/>
      <w:lvlJc w:val="left"/>
      <w:pPr>
        <w:tabs>
          <w:tab w:val="num" w:pos="4320"/>
        </w:tabs>
        <w:ind w:left="4320" w:hanging="360"/>
      </w:pPr>
      <w:rPr>
        <w:rFonts w:ascii="Arial" w:hAnsi="Arial" w:hint="default"/>
      </w:rPr>
    </w:lvl>
    <w:lvl w:ilvl="6" w:tplc="34C6FE62" w:tentative="1">
      <w:start w:val="1"/>
      <w:numFmt w:val="bullet"/>
      <w:lvlText w:val="-"/>
      <w:lvlJc w:val="left"/>
      <w:pPr>
        <w:tabs>
          <w:tab w:val="num" w:pos="5040"/>
        </w:tabs>
        <w:ind w:left="5040" w:hanging="360"/>
      </w:pPr>
      <w:rPr>
        <w:rFonts w:ascii="Arial" w:hAnsi="Arial" w:hint="default"/>
      </w:rPr>
    </w:lvl>
    <w:lvl w:ilvl="7" w:tplc="84E614E4" w:tentative="1">
      <w:start w:val="1"/>
      <w:numFmt w:val="bullet"/>
      <w:lvlText w:val="-"/>
      <w:lvlJc w:val="left"/>
      <w:pPr>
        <w:tabs>
          <w:tab w:val="num" w:pos="5760"/>
        </w:tabs>
        <w:ind w:left="5760" w:hanging="360"/>
      </w:pPr>
      <w:rPr>
        <w:rFonts w:ascii="Arial" w:hAnsi="Arial" w:hint="default"/>
      </w:rPr>
    </w:lvl>
    <w:lvl w:ilvl="8" w:tplc="C7FCC2B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90D0D3B"/>
    <w:multiLevelType w:val="hybridMultilevel"/>
    <w:tmpl w:val="73E0D526"/>
    <w:lvl w:ilvl="0" w:tplc="0809000F">
      <w:start w:val="1"/>
      <w:numFmt w:val="decimal"/>
      <w:lvlText w:val="%1."/>
      <w:lvlJc w:val="left"/>
      <w:pPr>
        <w:tabs>
          <w:tab w:val="num" w:pos="720"/>
        </w:tabs>
        <w:ind w:left="720" w:hanging="360"/>
      </w:pPr>
      <w:rPr>
        <w:rFonts w:hint="default"/>
      </w:rPr>
    </w:lvl>
    <w:lvl w:ilvl="1" w:tplc="FDF2C1C0">
      <w:start w:val="1"/>
      <w:numFmt w:val="bullet"/>
      <w:lvlText w:val="•"/>
      <w:lvlJc w:val="left"/>
      <w:pPr>
        <w:ind w:left="1440" w:hanging="360"/>
      </w:pPr>
      <w:rPr>
        <w:rFonts w:ascii="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0B2274"/>
    <w:multiLevelType w:val="hybridMultilevel"/>
    <w:tmpl w:val="0DF6E63C"/>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196C12"/>
    <w:multiLevelType w:val="multilevel"/>
    <w:tmpl w:val="72D6F604"/>
    <w:lvl w:ilvl="0">
      <w:start w:val="1"/>
      <w:numFmt w:val="bullet"/>
      <w:lvlText w:val="-"/>
      <w:lvlJc w:val="left"/>
      <w:pPr>
        <w:ind w:left="360" w:hanging="360"/>
      </w:pPr>
      <w:rPr>
        <w:rFonts w:ascii="Arial" w:eastAsia="Arial" w:hAnsi="Arial" w:cs="Arial"/>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6" w15:restartNumberingAfterBreak="0">
    <w:nsid w:val="339C25D4"/>
    <w:multiLevelType w:val="multilevel"/>
    <w:tmpl w:val="E0687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5BF210E"/>
    <w:multiLevelType w:val="multilevel"/>
    <w:tmpl w:val="ACBE62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8D75EC1"/>
    <w:multiLevelType w:val="multilevel"/>
    <w:tmpl w:val="A8CC3D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CDC134E"/>
    <w:multiLevelType w:val="multilevel"/>
    <w:tmpl w:val="9710DC58"/>
    <w:lvl w:ilvl="0">
      <w:start w:val="1"/>
      <w:numFmt w:val="bullet"/>
      <w:lvlText w:val="-"/>
      <w:lvlJc w:val="left"/>
      <w:pPr>
        <w:ind w:left="360" w:hanging="360"/>
      </w:pPr>
      <w:rPr>
        <w:rFonts w:ascii="Arial" w:eastAsia="Arial" w:hAnsi="Arial" w:cs="Arial"/>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20" w15:restartNumberingAfterBreak="0">
    <w:nsid w:val="3F6B2029"/>
    <w:multiLevelType w:val="multilevel"/>
    <w:tmpl w:val="E07C89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720" w:hanging="360"/>
      </w:pPr>
      <w:rPr>
        <w:rFonts w:ascii="Courier New" w:eastAsia="Courier New" w:hAnsi="Courier New" w:cs="Courier New"/>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21" w15:restartNumberingAfterBreak="0">
    <w:nsid w:val="40E5606A"/>
    <w:multiLevelType w:val="multilevel"/>
    <w:tmpl w:val="126ABFCE"/>
    <w:lvl w:ilvl="0">
      <w:start w:val="1"/>
      <w:numFmt w:val="bullet"/>
      <w:lvlText w:val="-"/>
      <w:lvlJc w:val="left"/>
      <w:pPr>
        <w:ind w:left="360" w:hanging="360"/>
      </w:pPr>
      <w:rPr>
        <w:rFonts w:ascii="Arial" w:eastAsia="Arial" w:hAnsi="Arial" w:cs="Arial"/>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22" w15:restartNumberingAfterBreak="0">
    <w:nsid w:val="43E443EA"/>
    <w:multiLevelType w:val="hybridMultilevel"/>
    <w:tmpl w:val="5A668536"/>
    <w:lvl w:ilvl="0" w:tplc="C9A20198">
      <w:start w:val="1"/>
      <w:numFmt w:val="bullet"/>
      <w:lvlText w:val="-"/>
      <w:lvlJc w:val="left"/>
      <w:pPr>
        <w:tabs>
          <w:tab w:val="num" w:pos="720"/>
        </w:tabs>
        <w:ind w:left="720" w:hanging="360"/>
      </w:pPr>
      <w:rPr>
        <w:rFonts w:ascii="Arial" w:hAnsi="Arial" w:hint="default"/>
      </w:rPr>
    </w:lvl>
    <w:lvl w:ilvl="1" w:tplc="7EB2075C" w:tentative="1">
      <w:start w:val="1"/>
      <w:numFmt w:val="bullet"/>
      <w:lvlText w:val="-"/>
      <w:lvlJc w:val="left"/>
      <w:pPr>
        <w:tabs>
          <w:tab w:val="num" w:pos="1440"/>
        </w:tabs>
        <w:ind w:left="1440" w:hanging="360"/>
      </w:pPr>
      <w:rPr>
        <w:rFonts w:ascii="Arial" w:hAnsi="Arial" w:hint="default"/>
      </w:rPr>
    </w:lvl>
    <w:lvl w:ilvl="2" w:tplc="BA841484" w:tentative="1">
      <w:start w:val="1"/>
      <w:numFmt w:val="bullet"/>
      <w:lvlText w:val="-"/>
      <w:lvlJc w:val="left"/>
      <w:pPr>
        <w:tabs>
          <w:tab w:val="num" w:pos="2160"/>
        </w:tabs>
        <w:ind w:left="2160" w:hanging="360"/>
      </w:pPr>
      <w:rPr>
        <w:rFonts w:ascii="Arial" w:hAnsi="Arial" w:hint="default"/>
      </w:rPr>
    </w:lvl>
    <w:lvl w:ilvl="3" w:tplc="82CADE36" w:tentative="1">
      <w:start w:val="1"/>
      <w:numFmt w:val="bullet"/>
      <w:lvlText w:val="-"/>
      <w:lvlJc w:val="left"/>
      <w:pPr>
        <w:tabs>
          <w:tab w:val="num" w:pos="2880"/>
        </w:tabs>
        <w:ind w:left="2880" w:hanging="360"/>
      </w:pPr>
      <w:rPr>
        <w:rFonts w:ascii="Arial" w:hAnsi="Arial" w:hint="default"/>
      </w:rPr>
    </w:lvl>
    <w:lvl w:ilvl="4" w:tplc="8198350C" w:tentative="1">
      <w:start w:val="1"/>
      <w:numFmt w:val="bullet"/>
      <w:lvlText w:val="-"/>
      <w:lvlJc w:val="left"/>
      <w:pPr>
        <w:tabs>
          <w:tab w:val="num" w:pos="3600"/>
        </w:tabs>
        <w:ind w:left="3600" w:hanging="360"/>
      </w:pPr>
      <w:rPr>
        <w:rFonts w:ascii="Arial" w:hAnsi="Arial" w:hint="default"/>
      </w:rPr>
    </w:lvl>
    <w:lvl w:ilvl="5" w:tplc="8FF64C26" w:tentative="1">
      <w:start w:val="1"/>
      <w:numFmt w:val="bullet"/>
      <w:lvlText w:val="-"/>
      <w:lvlJc w:val="left"/>
      <w:pPr>
        <w:tabs>
          <w:tab w:val="num" w:pos="4320"/>
        </w:tabs>
        <w:ind w:left="4320" w:hanging="360"/>
      </w:pPr>
      <w:rPr>
        <w:rFonts w:ascii="Arial" w:hAnsi="Arial" w:hint="default"/>
      </w:rPr>
    </w:lvl>
    <w:lvl w:ilvl="6" w:tplc="BB761DAE" w:tentative="1">
      <w:start w:val="1"/>
      <w:numFmt w:val="bullet"/>
      <w:lvlText w:val="-"/>
      <w:lvlJc w:val="left"/>
      <w:pPr>
        <w:tabs>
          <w:tab w:val="num" w:pos="5040"/>
        </w:tabs>
        <w:ind w:left="5040" w:hanging="360"/>
      </w:pPr>
      <w:rPr>
        <w:rFonts w:ascii="Arial" w:hAnsi="Arial" w:hint="default"/>
      </w:rPr>
    </w:lvl>
    <w:lvl w:ilvl="7" w:tplc="0DEA4D4E" w:tentative="1">
      <w:start w:val="1"/>
      <w:numFmt w:val="bullet"/>
      <w:lvlText w:val="-"/>
      <w:lvlJc w:val="left"/>
      <w:pPr>
        <w:tabs>
          <w:tab w:val="num" w:pos="5760"/>
        </w:tabs>
        <w:ind w:left="5760" w:hanging="360"/>
      </w:pPr>
      <w:rPr>
        <w:rFonts w:ascii="Arial" w:hAnsi="Arial" w:hint="default"/>
      </w:rPr>
    </w:lvl>
    <w:lvl w:ilvl="8" w:tplc="FCD06BA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BAF46FF"/>
    <w:multiLevelType w:val="hybridMultilevel"/>
    <w:tmpl w:val="EC90E3C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C4C5157"/>
    <w:multiLevelType w:val="hybridMultilevel"/>
    <w:tmpl w:val="6B0E7C2A"/>
    <w:lvl w:ilvl="0" w:tplc="E702EF3A">
      <w:start w:val="1"/>
      <w:numFmt w:val="bullet"/>
      <w:lvlText w:val="-"/>
      <w:lvlJc w:val="left"/>
      <w:pPr>
        <w:tabs>
          <w:tab w:val="num" w:pos="720"/>
        </w:tabs>
        <w:ind w:left="720" w:hanging="360"/>
      </w:pPr>
      <w:rPr>
        <w:rFonts w:ascii="Arial" w:hAnsi="Arial" w:hint="default"/>
      </w:rPr>
    </w:lvl>
    <w:lvl w:ilvl="1" w:tplc="42C61F86" w:tentative="1">
      <w:start w:val="1"/>
      <w:numFmt w:val="bullet"/>
      <w:lvlText w:val="-"/>
      <w:lvlJc w:val="left"/>
      <w:pPr>
        <w:tabs>
          <w:tab w:val="num" w:pos="1440"/>
        </w:tabs>
        <w:ind w:left="1440" w:hanging="360"/>
      </w:pPr>
      <w:rPr>
        <w:rFonts w:ascii="Arial" w:hAnsi="Arial" w:hint="default"/>
      </w:rPr>
    </w:lvl>
    <w:lvl w:ilvl="2" w:tplc="B942897A" w:tentative="1">
      <w:start w:val="1"/>
      <w:numFmt w:val="bullet"/>
      <w:lvlText w:val="-"/>
      <w:lvlJc w:val="left"/>
      <w:pPr>
        <w:tabs>
          <w:tab w:val="num" w:pos="2160"/>
        </w:tabs>
        <w:ind w:left="2160" w:hanging="360"/>
      </w:pPr>
      <w:rPr>
        <w:rFonts w:ascii="Arial" w:hAnsi="Arial" w:hint="default"/>
      </w:rPr>
    </w:lvl>
    <w:lvl w:ilvl="3" w:tplc="7DBC2A38" w:tentative="1">
      <w:start w:val="1"/>
      <w:numFmt w:val="bullet"/>
      <w:lvlText w:val="-"/>
      <w:lvlJc w:val="left"/>
      <w:pPr>
        <w:tabs>
          <w:tab w:val="num" w:pos="2880"/>
        </w:tabs>
        <w:ind w:left="2880" w:hanging="360"/>
      </w:pPr>
      <w:rPr>
        <w:rFonts w:ascii="Arial" w:hAnsi="Arial" w:hint="default"/>
      </w:rPr>
    </w:lvl>
    <w:lvl w:ilvl="4" w:tplc="2B223560" w:tentative="1">
      <w:start w:val="1"/>
      <w:numFmt w:val="bullet"/>
      <w:lvlText w:val="-"/>
      <w:lvlJc w:val="left"/>
      <w:pPr>
        <w:tabs>
          <w:tab w:val="num" w:pos="3600"/>
        </w:tabs>
        <w:ind w:left="3600" w:hanging="360"/>
      </w:pPr>
      <w:rPr>
        <w:rFonts w:ascii="Arial" w:hAnsi="Arial" w:hint="default"/>
      </w:rPr>
    </w:lvl>
    <w:lvl w:ilvl="5" w:tplc="1EA4ED74" w:tentative="1">
      <w:start w:val="1"/>
      <w:numFmt w:val="bullet"/>
      <w:lvlText w:val="-"/>
      <w:lvlJc w:val="left"/>
      <w:pPr>
        <w:tabs>
          <w:tab w:val="num" w:pos="4320"/>
        </w:tabs>
        <w:ind w:left="4320" w:hanging="360"/>
      </w:pPr>
      <w:rPr>
        <w:rFonts w:ascii="Arial" w:hAnsi="Arial" w:hint="default"/>
      </w:rPr>
    </w:lvl>
    <w:lvl w:ilvl="6" w:tplc="16EA88AC" w:tentative="1">
      <w:start w:val="1"/>
      <w:numFmt w:val="bullet"/>
      <w:lvlText w:val="-"/>
      <w:lvlJc w:val="left"/>
      <w:pPr>
        <w:tabs>
          <w:tab w:val="num" w:pos="5040"/>
        </w:tabs>
        <w:ind w:left="5040" w:hanging="360"/>
      </w:pPr>
      <w:rPr>
        <w:rFonts w:ascii="Arial" w:hAnsi="Arial" w:hint="default"/>
      </w:rPr>
    </w:lvl>
    <w:lvl w:ilvl="7" w:tplc="93C2F42A" w:tentative="1">
      <w:start w:val="1"/>
      <w:numFmt w:val="bullet"/>
      <w:lvlText w:val="-"/>
      <w:lvlJc w:val="left"/>
      <w:pPr>
        <w:tabs>
          <w:tab w:val="num" w:pos="5760"/>
        </w:tabs>
        <w:ind w:left="5760" w:hanging="360"/>
      </w:pPr>
      <w:rPr>
        <w:rFonts w:ascii="Arial" w:hAnsi="Arial" w:hint="default"/>
      </w:rPr>
    </w:lvl>
    <w:lvl w:ilvl="8" w:tplc="B5FAD53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D8F1F1D"/>
    <w:multiLevelType w:val="hybridMultilevel"/>
    <w:tmpl w:val="939E8FEA"/>
    <w:lvl w:ilvl="0" w:tplc="8AEABBB4">
      <w:start w:val="1"/>
      <w:numFmt w:val="bullet"/>
      <w:lvlText w:val="-"/>
      <w:lvlJc w:val="left"/>
      <w:pPr>
        <w:tabs>
          <w:tab w:val="num" w:pos="720"/>
        </w:tabs>
        <w:ind w:left="720" w:hanging="360"/>
      </w:pPr>
      <w:rPr>
        <w:rFonts w:ascii="Arial" w:hAnsi="Arial" w:hint="default"/>
      </w:rPr>
    </w:lvl>
    <w:lvl w:ilvl="1" w:tplc="7780E3BA" w:tentative="1">
      <w:start w:val="1"/>
      <w:numFmt w:val="bullet"/>
      <w:lvlText w:val="-"/>
      <w:lvlJc w:val="left"/>
      <w:pPr>
        <w:tabs>
          <w:tab w:val="num" w:pos="1440"/>
        </w:tabs>
        <w:ind w:left="1440" w:hanging="360"/>
      </w:pPr>
      <w:rPr>
        <w:rFonts w:ascii="Arial" w:hAnsi="Arial" w:hint="default"/>
      </w:rPr>
    </w:lvl>
    <w:lvl w:ilvl="2" w:tplc="D4D476D4" w:tentative="1">
      <w:start w:val="1"/>
      <w:numFmt w:val="bullet"/>
      <w:lvlText w:val="-"/>
      <w:lvlJc w:val="left"/>
      <w:pPr>
        <w:tabs>
          <w:tab w:val="num" w:pos="2160"/>
        </w:tabs>
        <w:ind w:left="2160" w:hanging="360"/>
      </w:pPr>
      <w:rPr>
        <w:rFonts w:ascii="Arial" w:hAnsi="Arial" w:hint="default"/>
      </w:rPr>
    </w:lvl>
    <w:lvl w:ilvl="3" w:tplc="FFA2853A" w:tentative="1">
      <w:start w:val="1"/>
      <w:numFmt w:val="bullet"/>
      <w:lvlText w:val="-"/>
      <w:lvlJc w:val="left"/>
      <w:pPr>
        <w:tabs>
          <w:tab w:val="num" w:pos="2880"/>
        </w:tabs>
        <w:ind w:left="2880" w:hanging="360"/>
      </w:pPr>
      <w:rPr>
        <w:rFonts w:ascii="Arial" w:hAnsi="Arial" w:hint="default"/>
      </w:rPr>
    </w:lvl>
    <w:lvl w:ilvl="4" w:tplc="75C0C1F0" w:tentative="1">
      <w:start w:val="1"/>
      <w:numFmt w:val="bullet"/>
      <w:lvlText w:val="-"/>
      <w:lvlJc w:val="left"/>
      <w:pPr>
        <w:tabs>
          <w:tab w:val="num" w:pos="3600"/>
        </w:tabs>
        <w:ind w:left="3600" w:hanging="360"/>
      </w:pPr>
      <w:rPr>
        <w:rFonts w:ascii="Arial" w:hAnsi="Arial" w:hint="default"/>
      </w:rPr>
    </w:lvl>
    <w:lvl w:ilvl="5" w:tplc="980C74EC" w:tentative="1">
      <w:start w:val="1"/>
      <w:numFmt w:val="bullet"/>
      <w:lvlText w:val="-"/>
      <w:lvlJc w:val="left"/>
      <w:pPr>
        <w:tabs>
          <w:tab w:val="num" w:pos="4320"/>
        </w:tabs>
        <w:ind w:left="4320" w:hanging="360"/>
      </w:pPr>
      <w:rPr>
        <w:rFonts w:ascii="Arial" w:hAnsi="Arial" w:hint="default"/>
      </w:rPr>
    </w:lvl>
    <w:lvl w:ilvl="6" w:tplc="DB9A63EC" w:tentative="1">
      <w:start w:val="1"/>
      <w:numFmt w:val="bullet"/>
      <w:lvlText w:val="-"/>
      <w:lvlJc w:val="left"/>
      <w:pPr>
        <w:tabs>
          <w:tab w:val="num" w:pos="5040"/>
        </w:tabs>
        <w:ind w:left="5040" w:hanging="360"/>
      </w:pPr>
      <w:rPr>
        <w:rFonts w:ascii="Arial" w:hAnsi="Arial" w:hint="default"/>
      </w:rPr>
    </w:lvl>
    <w:lvl w:ilvl="7" w:tplc="BB5436AE" w:tentative="1">
      <w:start w:val="1"/>
      <w:numFmt w:val="bullet"/>
      <w:lvlText w:val="-"/>
      <w:lvlJc w:val="left"/>
      <w:pPr>
        <w:tabs>
          <w:tab w:val="num" w:pos="5760"/>
        </w:tabs>
        <w:ind w:left="5760" w:hanging="360"/>
      </w:pPr>
      <w:rPr>
        <w:rFonts w:ascii="Arial" w:hAnsi="Arial" w:hint="default"/>
      </w:rPr>
    </w:lvl>
    <w:lvl w:ilvl="8" w:tplc="3B0CBC54"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57E0BC7"/>
    <w:multiLevelType w:val="hybridMultilevel"/>
    <w:tmpl w:val="2B14230A"/>
    <w:lvl w:ilvl="0" w:tplc="92D2E70C">
      <w:start w:val="1"/>
      <w:numFmt w:val="bullet"/>
      <w:lvlText w:val="-"/>
      <w:lvlJc w:val="left"/>
      <w:pPr>
        <w:tabs>
          <w:tab w:val="num" w:pos="720"/>
        </w:tabs>
        <w:ind w:left="720" w:hanging="360"/>
      </w:pPr>
      <w:rPr>
        <w:rFonts w:ascii="Arial" w:hAnsi="Arial" w:hint="default"/>
      </w:rPr>
    </w:lvl>
    <w:lvl w:ilvl="1" w:tplc="40C892C4" w:tentative="1">
      <w:start w:val="1"/>
      <w:numFmt w:val="bullet"/>
      <w:lvlText w:val="-"/>
      <w:lvlJc w:val="left"/>
      <w:pPr>
        <w:tabs>
          <w:tab w:val="num" w:pos="1440"/>
        </w:tabs>
        <w:ind w:left="1440" w:hanging="360"/>
      </w:pPr>
      <w:rPr>
        <w:rFonts w:ascii="Arial" w:hAnsi="Arial" w:hint="default"/>
      </w:rPr>
    </w:lvl>
    <w:lvl w:ilvl="2" w:tplc="1736E652" w:tentative="1">
      <w:start w:val="1"/>
      <w:numFmt w:val="bullet"/>
      <w:lvlText w:val="-"/>
      <w:lvlJc w:val="left"/>
      <w:pPr>
        <w:tabs>
          <w:tab w:val="num" w:pos="2160"/>
        </w:tabs>
        <w:ind w:left="2160" w:hanging="360"/>
      </w:pPr>
      <w:rPr>
        <w:rFonts w:ascii="Arial" w:hAnsi="Arial" w:hint="default"/>
      </w:rPr>
    </w:lvl>
    <w:lvl w:ilvl="3" w:tplc="6FC669CC" w:tentative="1">
      <w:start w:val="1"/>
      <w:numFmt w:val="bullet"/>
      <w:lvlText w:val="-"/>
      <w:lvlJc w:val="left"/>
      <w:pPr>
        <w:tabs>
          <w:tab w:val="num" w:pos="2880"/>
        </w:tabs>
        <w:ind w:left="2880" w:hanging="360"/>
      </w:pPr>
      <w:rPr>
        <w:rFonts w:ascii="Arial" w:hAnsi="Arial" w:hint="default"/>
      </w:rPr>
    </w:lvl>
    <w:lvl w:ilvl="4" w:tplc="2B023CB4" w:tentative="1">
      <w:start w:val="1"/>
      <w:numFmt w:val="bullet"/>
      <w:lvlText w:val="-"/>
      <w:lvlJc w:val="left"/>
      <w:pPr>
        <w:tabs>
          <w:tab w:val="num" w:pos="3600"/>
        </w:tabs>
        <w:ind w:left="3600" w:hanging="360"/>
      </w:pPr>
      <w:rPr>
        <w:rFonts w:ascii="Arial" w:hAnsi="Arial" w:hint="default"/>
      </w:rPr>
    </w:lvl>
    <w:lvl w:ilvl="5" w:tplc="22A44E82" w:tentative="1">
      <w:start w:val="1"/>
      <w:numFmt w:val="bullet"/>
      <w:lvlText w:val="-"/>
      <w:lvlJc w:val="left"/>
      <w:pPr>
        <w:tabs>
          <w:tab w:val="num" w:pos="4320"/>
        </w:tabs>
        <w:ind w:left="4320" w:hanging="360"/>
      </w:pPr>
      <w:rPr>
        <w:rFonts w:ascii="Arial" w:hAnsi="Arial" w:hint="default"/>
      </w:rPr>
    </w:lvl>
    <w:lvl w:ilvl="6" w:tplc="326E1498" w:tentative="1">
      <w:start w:val="1"/>
      <w:numFmt w:val="bullet"/>
      <w:lvlText w:val="-"/>
      <w:lvlJc w:val="left"/>
      <w:pPr>
        <w:tabs>
          <w:tab w:val="num" w:pos="5040"/>
        </w:tabs>
        <w:ind w:left="5040" w:hanging="360"/>
      </w:pPr>
      <w:rPr>
        <w:rFonts w:ascii="Arial" w:hAnsi="Arial" w:hint="default"/>
      </w:rPr>
    </w:lvl>
    <w:lvl w:ilvl="7" w:tplc="732E29DA" w:tentative="1">
      <w:start w:val="1"/>
      <w:numFmt w:val="bullet"/>
      <w:lvlText w:val="-"/>
      <w:lvlJc w:val="left"/>
      <w:pPr>
        <w:tabs>
          <w:tab w:val="num" w:pos="5760"/>
        </w:tabs>
        <w:ind w:left="5760" w:hanging="360"/>
      </w:pPr>
      <w:rPr>
        <w:rFonts w:ascii="Arial" w:hAnsi="Arial" w:hint="default"/>
      </w:rPr>
    </w:lvl>
    <w:lvl w:ilvl="8" w:tplc="18027DB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F8715A3"/>
    <w:multiLevelType w:val="hybridMultilevel"/>
    <w:tmpl w:val="682010BC"/>
    <w:lvl w:ilvl="0" w:tplc="7E4CB2DE">
      <w:start w:val="1"/>
      <w:numFmt w:val="bullet"/>
      <w:lvlText w:val="-"/>
      <w:lvlJc w:val="left"/>
      <w:pPr>
        <w:tabs>
          <w:tab w:val="num" w:pos="720"/>
        </w:tabs>
        <w:ind w:left="720" w:hanging="360"/>
      </w:pPr>
      <w:rPr>
        <w:rFonts w:ascii="Arial" w:hAnsi="Arial" w:hint="default"/>
      </w:rPr>
    </w:lvl>
    <w:lvl w:ilvl="1" w:tplc="770A2B9E" w:tentative="1">
      <w:start w:val="1"/>
      <w:numFmt w:val="bullet"/>
      <w:lvlText w:val="-"/>
      <w:lvlJc w:val="left"/>
      <w:pPr>
        <w:tabs>
          <w:tab w:val="num" w:pos="1440"/>
        </w:tabs>
        <w:ind w:left="1440" w:hanging="360"/>
      </w:pPr>
      <w:rPr>
        <w:rFonts w:ascii="Arial" w:hAnsi="Arial" w:hint="default"/>
      </w:rPr>
    </w:lvl>
    <w:lvl w:ilvl="2" w:tplc="A934BF66" w:tentative="1">
      <w:start w:val="1"/>
      <w:numFmt w:val="bullet"/>
      <w:lvlText w:val="-"/>
      <w:lvlJc w:val="left"/>
      <w:pPr>
        <w:tabs>
          <w:tab w:val="num" w:pos="2160"/>
        </w:tabs>
        <w:ind w:left="2160" w:hanging="360"/>
      </w:pPr>
      <w:rPr>
        <w:rFonts w:ascii="Arial" w:hAnsi="Arial" w:hint="default"/>
      </w:rPr>
    </w:lvl>
    <w:lvl w:ilvl="3" w:tplc="26E0D10C" w:tentative="1">
      <w:start w:val="1"/>
      <w:numFmt w:val="bullet"/>
      <w:lvlText w:val="-"/>
      <w:lvlJc w:val="left"/>
      <w:pPr>
        <w:tabs>
          <w:tab w:val="num" w:pos="2880"/>
        </w:tabs>
        <w:ind w:left="2880" w:hanging="360"/>
      </w:pPr>
      <w:rPr>
        <w:rFonts w:ascii="Arial" w:hAnsi="Arial" w:hint="default"/>
      </w:rPr>
    </w:lvl>
    <w:lvl w:ilvl="4" w:tplc="3F7855CE" w:tentative="1">
      <w:start w:val="1"/>
      <w:numFmt w:val="bullet"/>
      <w:lvlText w:val="-"/>
      <w:lvlJc w:val="left"/>
      <w:pPr>
        <w:tabs>
          <w:tab w:val="num" w:pos="3600"/>
        </w:tabs>
        <w:ind w:left="3600" w:hanging="360"/>
      </w:pPr>
      <w:rPr>
        <w:rFonts w:ascii="Arial" w:hAnsi="Arial" w:hint="default"/>
      </w:rPr>
    </w:lvl>
    <w:lvl w:ilvl="5" w:tplc="245C435C" w:tentative="1">
      <w:start w:val="1"/>
      <w:numFmt w:val="bullet"/>
      <w:lvlText w:val="-"/>
      <w:lvlJc w:val="left"/>
      <w:pPr>
        <w:tabs>
          <w:tab w:val="num" w:pos="4320"/>
        </w:tabs>
        <w:ind w:left="4320" w:hanging="360"/>
      </w:pPr>
      <w:rPr>
        <w:rFonts w:ascii="Arial" w:hAnsi="Arial" w:hint="default"/>
      </w:rPr>
    </w:lvl>
    <w:lvl w:ilvl="6" w:tplc="93B4F3DE" w:tentative="1">
      <w:start w:val="1"/>
      <w:numFmt w:val="bullet"/>
      <w:lvlText w:val="-"/>
      <w:lvlJc w:val="left"/>
      <w:pPr>
        <w:tabs>
          <w:tab w:val="num" w:pos="5040"/>
        </w:tabs>
        <w:ind w:left="5040" w:hanging="360"/>
      </w:pPr>
      <w:rPr>
        <w:rFonts w:ascii="Arial" w:hAnsi="Arial" w:hint="default"/>
      </w:rPr>
    </w:lvl>
    <w:lvl w:ilvl="7" w:tplc="1784861E" w:tentative="1">
      <w:start w:val="1"/>
      <w:numFmt w:val="bullet"/>
      <w:lvlText w:val="-"/>
      <w:lvlJc w:val="left"/>
      <w:pPr>
        <w:tabs>
          <w:tab w:val="num" w:pos="5760"/>
        </w:tabs>
        <w:ind w:left="5760" w:hanging="360"/>
      </w:pPr>
      <w:rPr>
        <w:rFonts w:ascii="Arial" w:hAnsi="Arial" w:hint="default"/>
      </w:rPr>
    </w:lvl>
    <w:lvl w:ilvl="8" w:tplc="C2B2DCCE"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2F93B18"/>
    <w:multiLevelType w:val="hybridMultilevel"/>
    <w:tmpl w:val="7CBCAE9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56B14EA"/>
    <w:multiLevelType w:val="hybridMultilevel"/>
    <w:tmpl w:val="3132DA26"/>
    <w:lvl w:ilvl="0" w:tplc="6564149C">
      <w:start w:val="1"/>
      <w:numFmt w:val="bullet"/>
      <w:lvlText w:val="-"/>
      <w:lvlJc w:val="left"/>
      <w:pPr>
        <w:tabs>
          <w:tab w:val="num" w:pos="720"/>
        </w:tabs>
        <w:ind w:left="720" w:hanging="360"/>
      </w:pPr>
      <w:rPr>
        <w:rFonts w:ascii="Arial" w:hAnsi="Arial" w:hint="default"/>
      </w:rPr>
    </w:lvl>
    <w:lvl w:ilvl="1" w:tplc="FC865A32" w:tentative="1">
      <w:start w:val="1"/>
      <w:numFmt w:val="bullet"/>
      <w:lvlText w:val="-"/>
      <w:lvlJc w:val="left"/>
      <w:pPr>
        <w:tabs>
          <w:tab w:val="num" w:pos="1440"/>
        </w:tabs>
        <w:ind w:left="1440" w:hanging="360"/>
      </w:pPr>
      <w:rPr>
        <w:rFonts w:ascii="Arial" w:hAnsi="Arial" w:hint="default"/>
      </w:rPr>
    </w:lvl>
    <w:lvl w:ilvl="2" w:tplc="B196336A" w:tentative="1">
      <w:start w:val="1"/>
      <w:numFmt w:val="bullet"/>
      <w:lvlText w:val="-"/>
      <w:lvlJc w:val="left"/>
      <w:pPr>
        <w:tabs>
          <w:tab w:val="num" w:pos="2160"/>
        </w:tabs>
        <w:ind w:left="2160" w:hanging="360"/>
      </w:pPr>
      <w:rPr>
        <w:rFonts w:ascii="Arial" w:hAnsi="Arial" w:hint="default"/>
      </w:rPr>
    </w:lvl>
    <w:lvl w:ilvl="3" w:tplc="B9047A46" w:tentative="1">
      <w:start w:val="1"/>
      <w:numFmt w:val="bullet"/>
      <w:lvlText w:val="-"/>
      <w:lvlJc w:val="left"/>
      <w:pPr>
        <w:tabs>
          <w:tab w:val="num" w:pos="2880"/>
        </w:tabs>
        <w:ind w:left="2880" w:hanging="360"/>
      </w:pPr>
      <w:rPr>
        <w:rFonts w:ascii="Arial" w:hAnsi="Arial" w:hint="default"/>
      </w:rPr>
    </w:lvl>
    <w:lvl w:ilvl="4" w:tplc="5462C332" w:tentative="1">
      <w:start w:val="1"/>
      <w:numFmt w:val="bullet"/>
      <w:lvlText w:val="-"/>
      <w:lvlJc w:val="left"/>
      <w:pPr>
        <w:tabs>
          <w:tab w:val="num" w:pos="3600"/>
        </w:tabs>
        <w:ind w:left="3600" w:hanging="360"/>
      </w:pPr>
      <w:rPr>
        <w:rFonts w:ascii="Arial" w:hAnsi="Arial" w:hint="default"/>
      </w:rPr>
    </w:lvl>
    <w:lvl w:ilvl="5" w:tplc="CEB0C7B0" w:tentative="1">
      <w:start w:val="1"/>
      <w:numFmt w:val="bullet"/>
      <w:lvlText w:val="-"/>
      <w:lvlJc w:val="left"/>
      <w:pPr>
        <w:tabs>
          <w:tab w:val="num" w:pos="4320"/>
        </w:tabs>
        <w:ind w:left="4320" w:hanging="360"/>
      </w:pPr>
      <w:rPr>
        <w:rFonts w:ascii="Arial" w:hAnsi="Arial" w:hint="default"/>
      </w:rPr>
    </w:lvl>
    <w:lvl w:ilvl="6" w:tplc="6456C446" w:tentative="1">
      <w:start w:val="1"/>
      <w:numFmt w:val="bullet"/>
      <w:lvlText w:val="-"/>
      <w:lvlJc w:val="left"/>
      <w:pPr>
        <w:tabs>
          <w:tab w:val="num" w:pos="5040"/>
        </w:tabs>
        <w:ind w:left="5040" w:hanging="360"/>
      </w:pPr>
      <w:rPr>
        <w:rFonts w:ascii="Arial" w:hAnsi="Arial" w:hint="default"/>
      </w:rPr>
    </w:lvl>
    <w:lvl w:ilvl="7" w:tplc="27347176" w:tentative="1">
      <w:start w:val="1"/>
      <w:numFmt w:val="bullet"/>
      <w:lvlText w:val="-"/>
      <w:lvlJc w:val="left"/>
      <w:pPr>
        <w:tabs>
          <w:tab w:val="num" w:pos="5760"/>
        </w:tabs>
        <w:ind w:left="5760" w:hanging="360"/>
      </w:pPr>
      <w:rPr>
        <w:rFonts w:ascii="Arial" w:hAnsi="Arial" w:hint="default"/>
      </w:rPr>
    </w:lvl>
    <w:lvl w:ilvl="8" w:tplc="4D202B96"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5F93BA2"/>
    <w:multiLevelType w:val="multilevel"/>
    <w:tmpl w:val="ED58D038"/>
    <w:lvl w:ilvl="0">
      <w:start w:val="1"/>
      <w:numFmt w:val="bullet"/>
      <w:lvlText w:val="-"/>
      <w:lvlJc w:val="left"/>
      <w:pPr>
        <w:ind w:left="360" w:hanging="360"/>
      </w:pPr>
      <w:rPr>
        <w:rFonts w:ascii="Arial" w:eastAsia="Arial" w:hAnsi="Arial" w:cs="Arial"/>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31" w15:restartNumberingAfterBreak="0">
    <w:nsid w:val="6AA33207"/>
    <w:multiLevelType w:val="hybridMultilevel"/>
    <w:tmpl w:val="0B7E28EA"/>
    <w:lvl w:ilvl="0" w:tplc="F122339E">
      <w:start w:val="1"/>
      <w:numFmt w:val="bullet"/>
      <w:lvlText w:val="-"/>
      <w:lvlJc w:val="left"/>
      <w:pPr>
        <w:tabs>
          <w:tab w:val="num" w:pos="720"/>
        </w:tabs>
        <w:ind w:left="720" w:hanging="360"/>
      </w:pPr>
      <w:rPr>
        <w:rFonts w:ascii="Arial" w:hAnsi="Arial" w:hint="default"/>
      </w:rPr>
    </w:lvl>
    <w:lvl w:ilvl="1" w:tplc="9DE4B4B2" w:tentative="1">
      <w:start w:val="1"/>
      <w:numFmt w:val="bullet"/>
      <w:lvlText w:val="-"/>
      <w:lvlJc w:val="left"/>
      <w:pPr>
        <w:tabs>
          <w:tab w:val="num" w:pos="1440"/>
        </w:tabs>
        <w:ind w:left="1440" w:hanging="360"/>
      </w:pPr>
      <w:rPr>
        <w:rFonts w:ascii="Arial" w:hAnsi="Arial" w:hint="default"/>
      </w:rPr>
    </w:lvl>
    <w:lvl w:ilvl="2" w:tplc="86B8EBDA" w:tentative="1">
      <w:start w:val="1"/>
      <w:numFmt w:val="bullet"/>
      <w:lvlText w:val="-"/>
      <w:lvlJc w:val="left"/>
      <w:pPr>
        <w:tabs>
          <w:tab w:val="num" w:pos="2160"/>
        </w:tabs>
        <w:ind w:left="2160" w:hanging="360"/>
      </w:pPr>
      <w:rPr>
        <w:rFonts w:ascii="Arial" w:hAnsi="Arial" w:hint="default"/>
      </w:rPr>
    </w:lvl>
    <w:lvl w:ilvl="3" w:tplc="9F0E8A08" w:tentative="1">
      <w:start w:val="1"/>
      <w:numFmt w:val="bullet"/>
      <w:lvlText w:val="-"/>
      <w:lvlJc w:val="left"/>
      <w:pPr>
        <w:tabs>
          <w:tab w:val="num" w:pos="2880"/>
        </w:tabs>
        <w:ind w:left="2880" w:hanging="360"/>
      </w:pPr>
      <w:rPr>
        <w:rFonts w:ascii="Arial" w:hAnsi="Arial" w:hint="default"/>
      </w:rPr>
    </w:lvl>
    <w:lvl w:ilvl="4" w:tplc="F044E8A4" w:tentative="1">
      <w:start w:val="1"/>
      <w:numFmt w:val="bullet"/>
      <w:lvlText w:val="-"/>
      <w:lvlJc w:val="left"/>
      <w:pPr>
        <w:tabs>
          <w:tab w:val="num" w:pos="3600"/>
        </w:tabs>
        <w:ind w:left="3600" w:hanging="360"/>
      </w:pPr>
      <w:rPr>
        <w:rFonts w:ascii="Arial" w:hAnsi="Arial" w:hint="default"/>
      </w:rPr>
    </w:lvl>
    <w:lvl w:ilvl="5" w:tplc="733AF0BE" w:tentative="1">
      <w:start w:val="1"/>
      <w:numFmt w:val="bullet"/>
      <w:lvlText w:val="-"/>
      <w:lvlJc w:val="left"/>
      <w:pPr>
        <w:tabs>
          <w:tab w:val="num" w:pos="4320"/>
        </w:tabs>
        <w:ind w:left="4320" w:hanging="360"/>
      </w:pPr>
      <w:rPr>
        <w:rFonts w:ascii="Arial" w:hAnsi="Arial" w:hint="default"/>
      </w:rPr>
    </w:lvl>
    <w:lvl w:ilvl="6" w:tplc="32986316" w:tentative="1">
      <w:start w:val="1"/>
      <w:numFmt w:val="bullet"/>
      <w:lvlText w:val="-"/>
      <w:lvlJc w:val="left"/>
      <w:pPr>
        <w:tabs>
          <w:tab w:val="num" w:pos="5040"/>
        </w:tabs>
        <w:ind w:left="5040" w:hanging="360"/>
      </w:pPr>
      <w:rPr>
        <w:rFonts w:ascii="Arial" w:hAnsi="Arial" w:hint="default"/>
      </w:rPr>
    </w:lvl>
    <w:lvl w:ilvl="7" w:tplc="A7D8750A" w:tentative="1">
      <w:start w:val="1"/>
      <w:numFmt w:val="bullet"/>
      <w:lvlText w:val="-"/>
      <w:lvlJc w:val="left"/>
      <w:pPr>
        <w:tabs>
          <w:tab w:val="num" w:pos="5760"/>
        </w:tabs>
        <w:ind w:left="5760" w:hanging="360"/>
      </w:pPr>
      <w:rPr>
        <w:rFonts w:ascii="Arial" w:hAnsi="Arial" w:hint="default"/>
      </w:rPr>
    </w:lvl>
    <w:lvl w:ilvl="8" w:tplc="6AD4A1DC"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B2B3057"/>
    <w:multiLevelType w:val="multilevel"/>
    <w:tmpl w:val="6682E2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BB265F8"/>
    <w:multiLevelType w:val="multilevel"/>
    <w:tmpl w:val="69C29AB0"/>
    <w:lvl w:ilvl="0">
      <w:start w:val="1"/>
      <w:numFmt w:val="bullet"/>
      <w:lvlText w:val=""/>
      <w:lvlJc w:val="left"/>
      <w:pPr>
        <w:ind w:left="720"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4" w15:restartNumberingAfterBreak="0">
    <w:nsid w:val="74082EA3"/>
    <w:multiLevelType w:val="multilevel"/>
    <w:tmpl w:val="D1DA5150"/>
    <w:lvl w:ilvl="0">
      <w:start w:val="1"/>
      <w:numFmt w:val="bullet"/>
      <w:lvlText w:val="-"/>
      <w:lvlJc w:val="left"/>
      <w:pPr>
        <w:ind w:left="360" w:hanging="360"/>
      </w:pPr>
      <w:rPr>
        <w:rFonts w:ascii="Arial" w:eastAsia="Arial" w:hAnsi="Arial" w:cs="Arial"/>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35" w15:restartNumberingAfterBreak="0">
    <w:nsid w:val="755500CE"/>
    <w:multiLevelType w:val="hybridMultilevel"/>
    <w:tmpl w:val="8B269BA0"/>
    <w:lvl w:ilvl="0" w:tplc="E84C47DE">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765321F0"/>
    <w:multiLevelType w:val="hybridMultilevel"/>
    <w:tmpl w:val="59E62C8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76B1C94"/>
    <w:multiLevelType w:val="hybridMultilevel"/>
    <w:tmpl w:val="45C4C75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23"/>
  </w:num>
  <w:num w:numId="3">
    <w:abstractNumId w:val="36"/>
  </w:num>
  <w:num w:numId="4">
    <w:abstractNumId w:val="14"/>
  </w:num>
  <w:num w:numId="5">
    <w:abstractNumId w:val="7"/>
  </w:num>
  <w:num w:numId="6">
    <w:abstractNumId w:val="3"/>
  </w:num>
  <w:num w:numId="7">
    <w:abstractNumId w:val="13"/>
  </w:num>
  <w:num w:numId="8">
    <w:abstractNumId w:val="35"/>
  </w:num>
  <w:num w:numId="9">
    <w:abstractNumId w:val="17"/>
  </w:num>
  <w:num w:numId="10">
    <w:abstractNumId w:val="1"/>
  </w:num>
  <w:num w:numId="11">
    <w:abstractNumId w:val="33"/>
  </w:num>
  <w:num w:numId="12">
    <w:abstractNumId w:val="20"/>
  </w:num>
  <w:num w:numId="13">
    <w:abstractNumId w:val="18"/>
  </w:num>
  <w:num w:numId="14">
    <w:abstractNumId w:val="15"/>
  </w:num>
  <w:num w:numId="15">
    <w:abstractNumId w:val="19"/>
  </w:num>
  <w:num w:numId="16">
    <w:abstractNumId w:val="32"/>
  </w:num>
  <w:num w:numId="17">
    <w:abstractNumId w:val="16"/>
  </w:num>
  <w:num w:numId="18">
    <w:abstractNumId w:val="34"/>
  </w:num>
  <w:num w:numId="19">
    <w:abstractNumId w:val="30"/>
  </w:num>
  <w:num w:numId="20">
    <w:abstractNumId w:val="21"/>
  </w:num>
  <w:num w:numId="21">
    <w:abstractNumId w:val="28"/>
  </w:num>
  <w:num w:numId="22">
    <w:abstractNumId w:val="9"/>
  </w:num>
  <w:num w:numId="23">
    <w:abstractNumId w:val="37"/>
  </w:num>
  <w:num w:numId="24">
    <w:abstractNumId w:val="31"/>
  </w:num>
  <w:num w:numId="25">
    <w:abstractNumId w:val="24"/>
  </w:num>
  <w:num w:numId="26">
    <w:abstractNumId w:val="26"/>
  </w:num>
  <w:num w:numId="27">
    <w:abstractNumId w:val="2"/>
  </w:num>
  <w:num w:numId="28">
    <w:abstractNumId w:val="10"/>
  </w:num>
  <w:num w:numId="29">
    <w:abstractNumId w:val="6"/>
  </w:num>
  <w:num w:numId="30">
    <w:abstractNumId w:val="0"/>
  </w:num>
  <w:num w:numId="31">
    <w:abstractNumId w:val="25"/>
  </w:num>
  <w:num w:numId="32">
    <w:abstractNumId w:val="22"/>
  </w:num>
  <w:num w:numId="33">
    <w:abstractNumId w:val="4"/>
  </w:num>
  <w:num w:numId="34">
    <w:abstractNumId w:val="12"/>
  </w:num>
  <w:num w:numId="35">
    <w:abstractNumId w:val="11"/>
  </w:num>
  <w:num w:numId="36">
    <w:abstractNumId w:val="27"/>
  </w:num>
  <w:num w:numId="37">
    <w:abstractNumId w:val="8"/>
  </w:num>
  <w:num w:numId="38">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DE4"/>
    <w:rsid w:val="00000168"/>
    <w:rsid w:val="000002A1"/>
    <w:rsid w:val="00002743"/>
    <w:rsid w:val="000028D3"/>
    <w:rsid w:val="00002EF4"/>
    <w:rsid w:val="0000322B"/>
    <w:rsid w:val="00003513"/>
    <w:rsid w:val="00003524"/>
    <w:rsid w:val="00003570"/>
    <w:rsid w:val="000037D2"/>
    <w:rsid w:val="00003F22"/>
    <w:rsid w:val="00004D8A"/>
    <w:rsid w:val="00004FEC"/>
    <w:rsid w:val="00005431"/>
    <w:rsid w:val="00005930"/>
    <w:rsid w:val="0000669B"/>
    <w:rsid w:val="00007341"/>
    <w:rsid w:val="0000752F"/>
    <w:rsid w:val="000077C1"/>
    <w:rsid w:val="00010785"/>
    <w:rsid w:val="00010E07"/>
    <w:rsid w:val="000111DA"/>
    <w:rsid w:val="00011947"/>
    <w:rsid w:val="0001203A"/>
    <w:rsid w:val="00012164"/>
    <w:rsid w:val="00012568"/>
    <w:rsid w:val="00012959"/>
    <w:rsid w:val="000133D7"/>
    <w:rsid w:val="00013D37"/>
    <w:rsid w:val="0001486F"/>
    <w:rsid w:val="00014E58"/>
    <w:rsid w:val="00014E8A"/>
    <w:rsid w:val="00014EC3"/>
    <w:rsid w:val="000157F8"/>
    <w:rsid w:val="00015A05"/>
    <w:rsid w:val="00015E8F"/>
    <w:rsid w:val="00015EA5"/>
    <w:rsid w:val="00016A2B"/>
    <w:rsid w:val="00016E31"/>
    <w:rsid w:val="00017C62"/>
    <w:rsid w:val="000203D1"/>
    <w:rsid w:val="00020681"/>
    <w:rsid w:val="00022006"/>
    <w:rsid w:val="0002267F"/>
    <w:rsid w:val="00022BA3"/>
    <w:rsid w:val="00022E1E"/>
    <w:rsid w:val="000231EB"/>
    <w:rsid w:val="00023268"/>
    <w:rsid w:val="00023445"/>
    <w:rsid w:val="00024FB8"/>
    <w:rsid w:val="00025372"/>
    <w:rsid w:val="000254C9"/>
    <w:rsid w:val="00025543"/>
    <w:rsid w:val="00025B2E"/>
    <w:rsid w:val="00026386"/>
    <w:rsid w:val="00027370"/>
    <w:rsid w:val="00027385"/>
    <w:rsid w:val="00027EA4"/>
    <w:rsid w:val="00027EBA"/>
    <w:rsid w:val="0003115B"/>
    <w:rsid w:val="00031FD9"/>
    <w:rsid w:val="00033031"/>
    <w:rsid w:val="00033C82"/>
    <w:rsid w:val="000343AF"/>
    <w:rsid w:val="000350F4"/>
    <w:rsid w:val="000353FB"/>
    <w:rsid w:val="0003589E"/>
    <w:rsid w:val="00037D05"/>
    <w:rsid w:val="0004073E"/>
    <w:rsid w:val="0004082B"/>
    <w:rsid w:val="00040BD4"/>
    <w:rsid w:val="00042ED4"/>
    <w:rsid w:val="00043B15"/>
    <w:rsid w:val="00043B7F"/>
    <w:rsid w:val="00043BA9"/>
    <w:rsid w:val="00045EE6"/>
    <w:rsid w:val="00047898"/>
    <w:rsid w:val="00047B3B"/>
    <w:rsid w:val="00050413"/>
    <w:rsid w:val="00050E78"/>
    <w:rsid w:val="00050E97"/>
    <w:rsid w:val="00051382"/>
    <w:rsid w:val="000514A5"/>
    <w:rsid w:val="0005168E"/>
    <w:rsid w:val="00051718"/>
    <w:rsid w:val="0005191A"/>
    <w:rsid w:val="00052755"/>
    <w:rsid w:val="0005335A"/>
    <w:rsid w:val="00054882"/>
    <w:rsid w:val="000552F0"/>
    <w:rsid w:val="000557E1"/>
    <w:rsid w:val="00055E19"/>
    <w:rsid w:val="00056049"/>
    <w:rsid w:val="000564B1"/>
    <w:rsid w:val="000567CF"/>
    <w:rsid w:val="000575B2"/>
    <w:rsid w:val="000577DC"/>
    <w:rsid w:val="00057850"/>
    <w:rsid w:val="00057A09"/>
    <w:rsid w:val="000603DF"/>
    <w:rsid w:val="0006134A"/>
    <w:rsid w:val="0006150D"/>
    <w:rsid w:val="00062194"/>
    <w:rsid w:val="000629BB"/>
    <w:rsid w:val="00062EC9"/>
    <w:rsid w:val="00063281"/>
    <w:rsid w:val="000634B8"/>
    <w:rsid w:val="00063D14"/>
    <w:rsid w:val="00066E0C"/>
    <w:rsid w:val="00067124"/>
    <w:rsid w:val="00067806"/>
    <w:rsid w:val="00070656"/>
    <w:rsid w:val="0007089E"/>
    <w:rsid w:val="000713A5"/>
    <w:rsid w:val="00071747"/>
    <w:rsid w:val="0007205F"/>
    <w:rsid w:val="00072B20"/>
    <w:rsid w:val="00073477"/>
    <w:rsid w:val="00073672"/>
    <w:rsid w:val="000738F2"/>
    <w:rsid w:val="00073A1B"/>
    <w:rsid w:val="00082345"/>
    <w:rsid w:val="00082DFA"/>
    <w:rsid w:val="00083933"/>
    <w:rsid w:val="00083C85"/>
    <w:rsid w:val="00084003"/>
    <w:rsid w:val="00084407"/>
    <w:rsid w:val="00084736"/>
    <w:rsid w:val="00084B7D"/>
    <w:rsid w:val="0008536C"/>
    <w:rsid w:val="00087ADA"/>
    <w:rsid w:val="00090024"/>
    <w:rsid w:val="00090C76"/>
    <w:rsid w:val="00090E98"/>
    <w:rsid w:val="00090FE4"/>
    <w:rsid w:val="000911A8"/>
    <w:rsid w:val="00091510"/>
    <w:rsid w:val="00092697"/>
    <w:rsid w:val="00092845"/>
    <w:rsid w:val="00093083"/>
    <w:rsid w:val="00093B8C"/>
    <w:rsid w:val="00094436"/>
    <w:rsid w:val="0009519F"/>
    <w:rsid w:val="000958FB"/>
    <w:rsid w:val="00095B93"/>
    <w:rsid w:val="00097741"/>
    <w:rsid w:val="000979BE"/>
    <w:rsid w:val="000A1CCB"/>
    <w:rsid w:val="000A253D"/>
    <w:rsid w:val="000A31D9"/>
    <w:rsid w:val="000A37AB"/>
    <w:rsid w:val="000A3A0B"/>
    <w:rsid w:val="000A4600"/>
    <w:rsid w:val="000A525E"/>
    <w:rsid w:val="000A56C4"/>
    <w:rsid w:val="000A5C50"/>
    <w:rsid w:val="000A5D6D"/>
    <w:rsid w:val="000A5EE3"/>
    <w:rsid w:val="000A5FC3"/>
    <w:rsid w:val="000A6BA5"/>
    <w:rsid w:val="000A6D61"/>
    <w:rsid w:val="000A797D"/>
    <w:rsid w:val="000A7D16"/>
    <w:rsid w:val="000A7E90"/>
    <w:rsid w:val="000B05C8"/>
    <w:rsid w:val="000B07CA"/>
    <w:rsid w:val="000B1DF9"/>
    <w:rsid w:val="000B1EBE"/>
    <w:rsid w:val="000B2020"/>
    <w:rsid w:val="000B2C77"/>
    <w:rsid w:val="000B3EB1"/>
    <w:rsid w:val="000B4107"/>
    <w:rsid w:val="000B47C1"/>
    <w:rsid w:val="000B4B09"/>
    <w:rsid w:val="000B6027"/>
    <w:rsid w:val="000B6120"/>
    <w:rsid w:val="000B62D3"/>
    <w:rsid w:val="000C167B"/>
    <w:rsid w:val="000C247B"/>
    <w:rsid w:val="000C2541"/>
    <w:rsid w:val="000C268C"/>
    <w:rsid w:val="000C2AD3"/>
    <w:rsid w:val="000C371E"/>
    <w:rsid w:val="000C4151"/>
    <w:rsid w:val="000C4566"/>
    <w:rsid w:val="000C4B88"/>
    <w:rsid w:val="000C4C64"/>
    <w:rsid w:val="000C4D41"/>
    <w:rsid w:val="000C4FED"/>
    <w:rsid w:val="000C5D2E"/>
    <w:rsid w:val="000C6956"/>
    <w:rsid w:val="000C7C4D"/>
    <w:rsid w:val="000C7E02"/>
    <w:rsid w:val="000D0365"/>
    <w:rsid w:val="000D21A5"/>
    <w:rsid w:val="000D25C5"/>
    <w:rsid w:val="000D340C"/>
    <w:rsid w:val="000D3875"/>
    <w:rsid w:val="000D4A66"/>
    <w:rsid w:val="000D4ADC"/>
    <w:rsid w:val="000D4D1C"/>
    <w:rsid w:val="000D5441"/>
    <w:rsid w:val="000D55A6"/>
    <w:rsid w:val="000D5BA6"/>
    <w:rsid w:val="000D75C3"/>
    <w:rsid w:val="000D75C4"/>
    <w:rsid w:val="000D767A"/>
    <w:rsid w:val="000D7DF7"/>
    <w:rsid w:val="000E07F6"/>
    <w:rsid w:val="000E0D65"/>
    <w:rsid w:val="000E109D"/>
    <w:rsid w:val="000E1646"/>
    <w:rsid w:val="000E1766"/>
    <w:rsid w:val="000E180E"/>
    <w:rsid w:val="000E2386"/>
    <w:rsid w:val="000E4244"/>
    <w:rsid w:val="000E4A10"/>
    <w:rsid w:val="000E73C8"/>
    <w:rsid w:val="000E7D86"/>
    <w:rsid w:val="000E7DFA"/>
    <w:rsid w:val="000F1038"/>
    <w:rsid w:val="000F160E"/>
    <w:rsid w:val="000F1906"/>
    <w:rsid w:val="000F19FB"/>
    <w:rsid w:val="000F1A09"/>
    <w:rsid w:val="000F1B57"/>
    <w:rsid w:val="000F239C"/>
    <w:rsid w:val="000F2463"/>
    <w:rsid w:val="000F2681"/>
    <w:rsid w:val="000F285A"/>
    <w:rsid w:val="000F2935"/>
    <w:rsid w:val="000F2AB8"/>
    <w:rsid w:val="000F2F05"/>
    <w:rsid w:val="000F2FAA"/>
    <w:rsid w:val="000F33EC"/>
    <w:rsid w:val="000F41DC"/>
    <w:rsid w:val="000F42F1"/>
    <w:rsid w:val="000F44DF"/>
    <w:rsid w:val="000F56D1"/>
    <w:rsid w:val="000F5E89"/>
    <w:rsid w:val="000F6577"/>
    <w:rsid w:val="000F6952"/>
    <w:rsid w:val="000F7EE4"/>
    <w:rsid w:val="00100C84"/>
    <w:rsid w:val="0010282F"/>
    <w:rsid w:val="00102958"/>
    <w:rsid w:val="00102992"/>
    <w:rsid w:val="001029B4"/>
    <w:rsid w:val="00102C7C"/>
    <w:rsid w:val="00103049"/>
    <w:rsid w:val="001040DC"/>
    <w:rsid w:val="0010461C"/>
    <w:rsid w:val="001048F2"/>
    <w:rsid w:val="00105B4F"/>
    <w:rsid w:val="00106C83"/>
    <w:rsid w:val="00107C4E"/>
    <w:rsid w:val="00110680"/>
    <w:rsid w:val="00110D93"/>
    <w:rsid w:val="00110E75"/>
    <w:rsid w:val="00111682"/>
    <w:rsid w:val="00111894"/>
    <w:rsid w:val="00111934"/>
    <w:rsid w:val="00111DD8"/>
    <w:rsid w:val="00111F80"/>
    <w:rsid w:val="001128E5"/>
    <w:rsid w:val="001129A2"/>
    <w:rsid w:val="0011401E"/>
    <w:rsid w:val="00115016"/>
    <w:rsid w:val="00115278"/>
    <w:rsid w:val="00115818"/>
    <w:rsid w:val="00115EC4"/>
    <w:rsid w:val="0011638B"/>
    <w:rsid w:val="00116A56"/>
    <w:rsid w:val="00117D5A"/>
    <w:rsid w:val="00120543"/>
    <w:rsid w:val="00120C87"/>
    <w:rsid w:val="001213ED"/>
    <w:rsid w:val="00121BA1"/>
    <w:rsid w:val="00123246"/>
    <w:rsid w:val="00123492"/>
    <w:rsid w:val="00123788"/>
    <w:rsid w:val="0012380C"/>
    <w:rsid w:val="001253A5"/>
    <w:rsid w:val="001256EC"/>
    <w:rsid w:val="00125A7D"/>
    <w:rsid w:val="00125D2F"/>
    <w:rsid w:val="00125DD9"/>
    <w:rsid w:val="00125F5D"/>
    <w:rsid w:val="001267AD"/>
    <w:rsid w:val="00126C1D"/>
    <w:rsid w:val="001270A9"/>
    <w:rsid w:val="00127505"/>
    <w:rsid w:val="001275B1"/>
    <w:rsid w:val="00130A01"/>
    <w:rsid w:val="00130EC9"/>
    <w:rsid w:val="001313EA"/>
    <w:rsid w:val="00131C00"/>
    <w:rsid w:val="00134572"/>
    <w:rsid w:val="00134B15"/>
    <w:rsid w:val="00135CB7"/>
    <w:rsid w:val="00136232"/>
    <w:rsid w:val="00136CBC"/>
    <w:rsid w:val="00137568"/>
    <w:rsid w:val="00137E61"/>
    <w:rsid w:val="0014003B"/>
    <w:rsid w:val="00140EF3"/>
    <w:rsid w:val="00141182"/>
    <w:rsid w:val="00142183"/>
    <w:rsid w:val="00142488"/>
    <w:rsid w:val="001426EB"/>
    <w:rsid w:val="00142EE6"/>
    <w:rsid w:val="00143F04"/>
    <w:rsid w:val="00144223"/>
    <w:rsid w:val="00144776"/>
    <w:rsid w:val="001465FC"/>
    <w:rsid w:val="00147F35"/>
    <w:rsid w:val="00147F3F"/>
    <w:rsid w:val="00150367"/>
    <w:rsid w:val="00151FB1"/>
    <w:rsid w:val="001520BE"/>
    <w:rsid w:val="001524CB"/>
    <w:rsid w:val="00152775"/>
    <w:rsid w:val="00152917"/>
    <w:rsid w:val="00154E2B"/>
    <w:rsid w:val="00155128"/>
    <w:rsid w:val="0015515F"/>
    <w:rsid w:val="001568E3"/>
    <w:rsid w:val="00156B31"/>
    <w:rsid w:val="00156CDF"/>
    <w:rsid w:val="00160218"/>
    <w:rsid w:val="001602DC"/>
    <w:rsid w:val="00161154"/>
    <w:rsid w:val="00161636"/>
    <w:rsid w:val="00161BA6"/>
    <w:rsid w:val="00162033"/>
    <w:rsid w:val="0016236B"/>
    <w:rsid w:val="00162A78"/>
    <w:rsid w:val="00162B81"/>
    <w:rsid w:val="00162F16"/>
    <w:rsid w:val="00163CBB"/>
    <w:rsid w:val="00165F4E"/>
    <w:rsid w:val="00165FC7"/>
    <w:rsid w:val="0016602C"/>
    <w:rsid w:val="00166FE3"/>
    <w:rsid w:val="0016776F"/>
    <w:rsid w:val="001703C0"/>
    <w:rsid w:val="00170F7B"/>
    <w:rsid w:val="00171EDB"/>
    <w:rsid w:val="00171FA1"/>
    <w:rsid w:val="001725A4"/>
    <w:rsid w:val="0017291A"/>
    <w:rsid w:val="00173FE7"/>
    <w:rsid w:val="001745CA"/>
    <w:rsid w:val="00175B8C"/>
    <w:rsid w:val="00177478"/>
    <w:rsid w:val="00177EF7"/>
    <w:rsid w:val="001805C1"/>
    <w:rsid w:val="00180BF4"/>
    <w:rsid w:val="00180CF9"/>
    <w:rsid w:val="00181672"/>
    <w:rsid w:val="00181C02"/>
    <w:rsid w:val="00182E0E"/>
    <w:rsid w:val="001838FA"/>
    <w:rsid w:val="00183BB5"/>
    <w:rsid w:val="00184318"/>
    <w:rsid w:val="001847CB"/>
    <w:rsid w:val="00184F5A"/>
    <w:rsid w:val="00185875"/>
    <w:rsid w:val="001859BB"/>
    <w:rsid w:val="00185A2A"/>
    <w:rsid w:val="0018633D"/>
    <w:rsid w:val="00186FB2"/>
    <w:rsid w:val="0018700E"/>
    <w:rsid w:val="0018702D"/>
    <w:rsid w:val="00187B92"/>
    <w:rsid w:val="00190067"/>
    <w:rsid w:val="001918E8"/>
    <w:rsid w:val="00191942"/>
    <w:rsid w:val="00191AC9"/>
    <w:rsid w:val="00191EAD"/>
    <w:rsid w:val="00191F06"/>
    <w:rsid w:val="0019200A"/>
    <w:rsid w:val="001923EA"/>
    <w:rsid w:val="001923FC"/>
    <w:rsid w:val="00192A95"/>
    <w:rsid w:val="001937AD"/>
    <w:rsid w:val="001938D4"/>
    <w:rsid w:val="00194603"/>
    <w:rsid w:val="00195146"/>
    <w:rsid w:val="001956B6"/>
    <w:rsid w:val="00195FC4"/>
    <w:rsid w:val="001962ED"/>
    <w:rsid w:val="00196AE6"/>
    <w:rsid w:val="00197FD4"/>
    <w:rsid w:val="001A01C1"/>
    <w:rsid w:val="001A193F"/>
    <w:rsid w:val="001A2847"/>
    <w:rsid w:val="001A3467"/>
    <w:rsid w:val="001A35CC"/>
    <w:rsid w:val="001A47D0"/>
    <w:rsid w:val="001A4C3E"/>
    <w:rsid w:val="001A4E1A"/>
    <w:rsid w:val="001A50E7"/>
    <w:rsid w:val="001A5809"/>
    <w:rsid w:val="001A67B6"/>
    <w:rsid w:val="001A691B"/>
    <w:rsid w:val="001A6EC9"/>
    <w:rsid w:val="001A7AF6"/>
    <w:rsid w:val="001A7F41"/>
    <w:rsid w:val="001B15D2"/>
    <w:rsid w:val="001B198A"/>
    <w:rsid w:val="001B2A08"/>
    <w:rsid w:val="001B2E04"/>
    <w:rsid w:val="001B3C15"/>
    <w:rsid w:val="001B4247"/>
    <w:rsid w:val="001B5525"/>
    <w:rsid w:val="001B5ED0"/>
    <w:rsid w:val="001B5ED7"/>
    <w:rsid w:val="001B64EF"/>
    <w:rsid w:val="001B68EC"/>
    <w:rsid w:val="001B71C7"/>
    <w:rsid w:val="001B784C"/>
    <w:rsid w:val="001C105F"/>
    <w:rsid w:val="001C1B34"/>
    <w:rsid w:val="001C42F5"/>
    <w:rsid w:val="001C5104"/>
    <w:rsid w:val="001C69F0"/>
    <w:rsid w:val="001C7DBA"/>
    <w:rsid w:val="001D05FC"/>
    <w:rsid w:val="001D0B6A"/>
    <w:rsid w:val="001D0DC8"/>
    <w:rsid w:val="001D1922"/>
    <w:rsid w:val="001D1F66"/>
    <w:rsid w:val="001D2B63"/>
    <w:rsid w:val="001D30D6"/>
    <w:rsid w:val="001D37CF"/>
    <w:rsid w:val="001D542A"/>
    <w:rsid w:val="001D59A8"/>
    <w:rsid w:val="001D6F57"/>
    <w:rsid w:val="001D732E"/>
    <w:rsid w:val="001D73EB"/>
    <w:rsid w:val="001D77DF"/>
    <w:rsid w:val="001E046B"/>
    <w:rsid w:val="001E0562"/>
    <w:rsid w:val="001E0B0F"/>
    <w:rsid w:val="001E11E8"/>
    <w:rsid w:val="001E13FD"/>
    <w:rsid w:val="001E1B88"/>
    <w:rsid w:val="001E1E95"/>
    <w:rsid w:val="001E1F7F"/>
    <w:rsid w:val="001E26C2"/>
    <w:rsid w:val="001E41DE"/>
    <w:rsid w:val="001E4BB2"/>
    <w:rsid w:val="001E4F15"/>
    <w:rsid w:val="001E5383"/>
    <w:rsid w:val="001E6AA7"/>
    <w:rsid w:val="001E7010"/>
    <w:rsid w:val="001E7165"/>
    <w:rsid w:val="001E7449"/>
    <w:rsid w:val="001E7C60"/>
    <w:rsid w:val="001F1454"/>
    <w:rsid w:val="001F1778"/>
    <w:rsid w:val="001F2547"/>
    <w:rsid w:val="001F2D90"/>
    <w:rsid w:val="001F3768"/>
    <w:rsid w:val="001F3BA4"/>
    <w:rsid w:val="001F6F20"/>
    <w:rsid w:val="001F7029"/>
    <w:rsid w:val="001F747F"/>
    <w:rsid w:val="001F7992"/>
    <w:rsid w:val="001F7FCC"/>
    <w:rsid w:val="0020038F"/>
    <w:rsid w:val="002008C6"/>
    <w:rsid w:val="002010CB"/>
    <w:rsid w:val="00201D7A"/>
    <w:rsid w:val="00202D8E"/>
    <w:rsid w:val="0020358A"/>
    <w:rsid w:val="00203A2F"/>
    <w:rsid w:val="00203BDF"/>
    <w:rsid w:val="00203DCC"/>
    <w:rsid w:val="0020405B"/>
    <w:rsid w:val="00204147"/>
    <w:rsid w:val="0020499A"/>
    <w:rsid w:val="00204AC8"/>
    <w:rsid w:val="00204BE2"/>
    <w:rsid w:val="00204EFB"/>
    <w:rsid w:val="002058AB"/>
    <w:rsid w:val="002062AE"/>
    <w:rsid w:val="002065E2"/>
    <w:rsid w:val="00206B93"/>
    <w:rsid w:val="00206DE3"/>
    <w:rsid w:val="002074FA"/>
    <w:rsid w:val="00207E7F"/>
    <w:rsid w:val="00211F62"/>
    <w:rsid w:val="002125FF"/>
    <w:rsid w:val="00213829"/>
    <w:rsid w:val="00213D2A"/>
    <w:rsid w:val="00214C10"/>
    <w:rsid w:val="0021516F"/>
    <w:rsid w:val="00216942"/>
    <w:rsid w:val="00216F1C"/>
    <w:rsid w:val="00217C21"/>
    <w:rsid w:val="00217C8A"/>
    <w:rsid w:val="00217F37"/>
    <w:rsid w:val="00220A21"/>
    <w:rsid w:val="00221315"/>
    <w:rsid w:val="00221707"/>
    <w:rsid w:val="00221C02"/>
    <w:rsid w:val="00222958"/>
    <w:rsid w:val="00222ED7"/>
    <w:rsid w:val="00222FCF"/>
    <w:rsid w:val="00223F78"/>
    <w:rsid w:val="00224606"/>
    <w:rsid w:val="00224CEA"/>
    <w:rsid w:val="0022549B"/>
    <w:rsid w:val="002260E9"/>
    <w:rsid w:val="00226F3E"/>
    <w:rsid w:val="0022709F"/>
    <w:rsid w:val="00227937"/>
    <w:rsid w:val="00230FCF"/>
    <w:rsid w:val="00231EBC"/>
    <w:rsid w:val="00232DE1"/>
    <w:rsid w:val="002333C8"/>
    <w:rsid w:val="00233972"/>
    <w:rsid w:val="00233D36"/>
    <w:rsid w:val="00234238"/>
    <w:rsid w:val="002346BF"/>
    <w:rsid w:val="00234EF7"/>
    <w:rsid w:val="0023595A"/>
    <w:rsid w:val="002379C7"/>
    <w:rsid w:val="002425DB"/>
    <w:rsid w:val="00242961"/>
    <w:rsid w:val="00242D11"/>
    <w:rsid w:val="00244EA3"/>
    <w:rsid w:val="00245071"/>
    <w:rsid w:val="00246E4D"/>
    <w:rsid w:val="00250345"/>
    <w:rsid w:val="00250BD9"/>
    <w:rsid w:val="00251B12"/>
    <w:rsid w:val="00251CEC"/>
    <w:rsid w:val="002528B5"/>
    <w:rsid w:val="00252A9E"/>
    <w:rsid w:val="00253481"/>
    <w:rsid w:val="00254817"/>
    <w:rsid w:val="0025510D"/>
    <w:rsid w:val="00255ACA"/>
    <w:rsid w:val="00261CCE"/>
    <w:rsid w:val="002624FA"/>
    <w:rsid w:val="002626EE"/>
    <w:rsid w:val="0026277F"/>
    <w:rsid w:val="002630C3"/>
    <w:rsid w:val="002641F0"/>
    <w:rsid w:val="002645BB"/>
    <w:rsid w:val="002646D9"/>
    <w:rsid w:val="00265132"/>
    <w:rsid w:val="00265BE4"/>
    <w:rsid w:val="00266125"/>
    <w:rsid w:val="00266583"/>
    <w:rsid w:val="0026667C"/>
    <w:rsid w:val="002669D6"/>
    <w:rsid w:val="002671FD"/>
    <w:rsid w:val="00267576"/>
    <w:rsid w:val="002675D3"/>
    <w:rsid w:val="00267970"/>
    <w:rsid w:val="00267C52"/>
    <w:rsid w:val="002705AF"/>
    <w:rsid w:val="002705BB"/>
    <w:rsid w:val="00271393"/>
    <w:rsid w:val="002718F8"/>
    <w:rsid w:val="00271D6A"/>
    <w:rsid w:val="00271F5F"/>
    <w:rsid w:val="002724CD"/>
    <w:rsid w:val="00272755"/>
    <w:rsid w:val="002729BE"/>
    <w:rsid w:val="00272C41"/>
    <w:rsid w:val="002734FC"/>
    <w:rsid w:val="00273DE3"/>
    <w:rsid w:val="00273E1D"/>
    <w:rsid w:val="002740B8"/>
    <w:rsid w:val="0027415B"/>
    <w:rsid w:val="00274487"/>
    <w:rsid w:val="0027453F"/>
    <w:rsid w:val="00274DD0"/>
    <w:rsid w:val="00275AA0"/>
    <w:rsid w:val="0027615E"/>
    <w:rsid w:val="00276F4A"/>
    <w:rsid w:val="002774B2"/>
    <w:rsid w:val="0027796E"/>
    <w:rsid w:val="00277A62"/>
    <w:rsid w:val="00277BC2"/>
    <w:rsid w:val="0028040A"/>
    <w:rsid w:val="00280E38"/>
    <w:rsid w:val="00281CD6"/>
    <w:rsid w:val="00281E42"/>
    <w:rsid w:val="00281E91"/>
    <w:rsid w:val="002827BF"/>
    <w:rsid w:val="00282F2A"/>
    <w:rsid w:val="002831FE"/>
    <w:rsid w:val="0028357A"/>
    <w:rsid w:val="0028388A"/>
    <w:rsid w:val="002838B8"/>
    <w:rsid w:val="0028393E"/>
    <w:rsid w:val="00283B03"/>
    <w:rsid w:val="00287C3D"/>
    <w:rsid w:val="00287E0B"/>
    <w:rsid w:val="0029046F"/>
    <w:rsid w:val="00290793"/>
    <w:rsid w:val="00290D60"/>
    <w:rsid w:val="002915DD"/>
    <w:rsid w:val="00291C4F"/>
    <w:rsid w:val="00291D44"/>
    <w:rsid w:val="00291E58"/>
    <w:rsid w:val="00292555"/>
    <w:rsid w:val="00292599"/>
    <w:rsid w:val="00292CF1"/>
    <w:rsid w:val="00292D2B"/>
    <w:rsid w:val="00293F0F"/>
    <w:rsid w:val="002943A0"/>
    <w:rsid w:val="002953EF"/>
    <w:rsid w:val="00295907"/>
    <w:rsid w:val="002961E9"/>
    <w:rsid w:val="00296713"/>
    <w:rsid w:val="00296BF1"/>
    <w:rsid w:val="002970FB"/>
    <w:rsid w:val="002A0443"/>
    <w:rsid w:val="002A164E"/>
    <w:rsid w:val="002A1C65"/>
    <w:rsid w:val="002A2FC0"/>
    <w:rsid w:val="002A337C"/>
    <w:rsid w:val="002A38BF"/>
    <w:rsid w:val="002A40DF"/>
    <w:rsid w:val="002A4234"/>
    <w:rsid w:val="002A7639"/>
    <w:rsid w:val="002A7D15"/>
    <w:rsid w:val="002B095A"/>
    <w:rsid w:val="002B0BEB"/>
    <w:rsid w:val="002B1537"/>
    <w:rsid w:val="002B1967"/>
    <w:rsid w:val="002B1B97"/>
    <w:rsid w:val="002B1FE7"/>
    <w:rsid w:val="002B2402"/>
    <w:rsid w:val="002B33F1"/>
    <w:rsid w:val="002B4832"/>
    <w:rsid w:val="002B5076"/>
    <w:rsid w:val="002B590D"/>
    <w:rsid w:val="002B6F71"/>
    <w:rsid w:val="002B738D"/>
    <w:rsid w:val="002B7528"/>
    <w:rsid w:val="002C0276"/>
    <w:rsid w:val="002C03ED"/>
    <w:rsid w:val="002C086E"/>
    <w:rsid w:val="002C0D3E"/>
    <w:rsid w:val="002C1FF7"/>
    <w:rsid w:val="002C21CF"/>
    <w:rsid w:val="002C2CA0"/>
    <w:rsid w:val="002C339B"/>
    <w:rsid w:val="002C348A"/>
    <w:rsid w:val="002C3D85"/>
    <w:rsid w:val="002C43C5"/>
    <w:rsid w:val="002C4D65"/>
    <w:rsid w:val="002C6069"/>
    <w:rsid w:val="002C6506"/>
    <w:rsid w:val="002C666F"/>
    <w:rsid w:val="002C7736"/>
    <w:rsid w:val="002C7A3E"/>
    <w:rsid w:val="002D0E45"/>
    <w:rsid w:val="002D1462"/>
    <w:rsid w:val="002D175B"/>
    <w:rsid w:val="002D1B7D"/>
    <w:rsid w:val="002D2294"/>
    <w:rsid w:val="002D2337"/>
    <w:rsid w:val="002D2C4F"/>
    <w:rsid w:val="002D3149"/>
    <w:rsid w:val="002D3C2F"/>
    <w:rsid w:val="002D3DB4"/>
    <w:rsid w:val="002D4FF5"/>
    <w:rsid w:val="002D54E0"/>
    <w:rsid w:val="002D5684"/>
    <w:rsid w:val="002D5AEE"/>
    <w:rsid w:val="002D5DBF"/>
    <w:rsid w:val="002D608F"/>
    <w:rsid w:val="002D62E5"/>
    <w:rsid w:val="002E0154"/>
    <w:rsid w:val="002E2717"/>
    <w:rsid w:val="002E2C8F"/>
    <w:rsid w:val="002E337C"/>
    <w:rsid w:val="002E3600"/>
    <w:rsid w:val="002E3E08"/>
    <w:rsid w:val="002E4B41"/>
    <w:rsid w:val="002E59CA"/>
    <w:rsid w:val="002E613E"/>
    <w:rsid w:val="002E634D"/>
    <w:rsid w:val="002E79EB"/>
    <w:rsid w:val="002F0478"/>
    <w:rsid w:val="002F1DA2"/>
    <w:rsid w:val="002F236C"/>
    <w:rsid w:val="002F280A"/>
    <w:rsid w:val="002F28F5"/>
    <w:rsid w:val="002F2B77"/>
    <w:rsid w:val="002F2E5D"/>
    <w:rsid w:val="002F3163"/>
    <w:rsid w:val="002F458B"/>
    <w:rsid w:val="002F4672"/>
    <w:rsid w:val="002F46AF"/>
    <w:rsid w:val="002F577B"/>
    <w:rsid w:val="002F6958"/>
    <w:rsid w:val="002F6CC4"/>
    <w:rsid w:val="002F78D6"/>
    <w:rsid w:val="00300499"/>
    <w:rsid w:val="0030081A"/>
    <w:rsid w:val="003009D1"/>
    <w:rsid w:val="00300CE3"/>
    <w:rsid w:val="003015A7"/>
    <w:rsid w:val="0030246D"/>
    <w:rsid w:val="00302AD7"/>
    <w:rsid w:val="00302C79"/>
    <w:rsid w:val="003034EC"/>
    <w:rsid w:val="00303D58"/>
    <w:rsid w:val="00304E29"/>
    <w:rsid w:val="003050B1"/>
    <w:rsid w:val="003055B1"/>
    <w:rsid w:val="00306FCE"/>
    <w:rsid w:val="00307265"/>
    <w:rsid w:val="003076AA"/>
    <w:rsid w:val="00307BBE"/>
    <w:rsid w:val="00310DDD"/>
    <w:rsid w:val="00310E7B"/>
    <w:rsid w:val="00310F17"/>
    <w:rsid w:val="0031155A"/>
    <w:rsid w:val="00311828"/>
    <w:rsid w:val="00311A9D"/>
    <w:rsid w:val="003120F3"/>
    <w:rsid w:val="00313DF4"/>
    <w:rsid w:val="003140A7"/>
    <w:rsid w:val="00314344"/>
    <w:rsid w:val="0031478A"/>
    <w:rsid w:val="003159FA"/>
    <w:rsid w:val="00315DB4"/>
    <w:rsid w:val="0031600F"/>
    <w:rsid w:val="00316271"/>
    <w:rsid w:val="00316FC8"/>
    <w:rsid w:val="003201E7"/>
    <w:rsid w:val="0032064A"/>
    <w:rsid w:val="00321141"/>
    <w:rsid w:val="00321199"/>
    <w:rsid w:val="003213D4"/>
    <w:rsid w:val="003219DC"/>
    <w:rsid w:val="00321BC4"/>
    <w:rsid w:val="00322046"/>
    <w:rsid w:val="00324239"/>
    <w:rsid w:val="00324CFC"/>
    <w:rsid w:val="00324E5F"/>
    <w:rsid w:val="0032516D"/>
    <w:rsid w:val="00325B83"/>
    <w:rsid w:val="003264C4"/>
    <w:rsid w:val="00326733"/>
    <w:rsid w:val="00326C3F"/>
    <w:rsid w:val="00326DE4"/>
    <w:rsid w:val="003271F5"/>
    <w:rsid w:val="0032734B"/>
    <w:rsid w:val="0032785A"/>
    <w:rsid w:val="003301CD"/>
    <w:rsid w:val="003309F2"/>
    <w:rsid w:val="00330B74"/>
    <w:rsid w:val="003331A3"/>
    <w:rsid w:val="00333B4D"/>
    <w:rsid w:val="00335121"/>
    <w:rsid w:val="00335875"/>
    <w:rsid w:val="003359D4"/>
    <w:rsid w:val="00335BD3"/>
    <w:rsid w:val="003365C5"/>
    <w:rsid w:val="003365F5"/>
    <w:rsid w:val="0033670C"/>
    <w:rsid w:val="003401A4"/>
    <w:rsid w:val="00340319"/>
    <w:rsid w:val="003407C4"/>
    <w:rsid w:val="0034090D"/>
    <w:rsid w:val="003412BF"/>
    <w:rsid w:val="003416EB"/>
    <w:rsid w:val="00342321"/>
    <w:rsid w:val="003429CC"/>
    <w:rsid w:val="00342E87"/>
    <w:rsid w:val="003435F8"/>
    <w:rsid w:val="00343836"/>
    <w:rsid w:val="00343F6E"/>
    <w:rsid w:val="00344D35"/>
    <w:rsid w:val="00346761"/>
    <w:rsid w:val="003504C2"/>
    <w:rsid w:val="00351C83"/>
    <w:rsid w:val="003527B3"/>
    <w:rsid w:val="003527EB"/>
    <w:rsid w:val="00352CB0"/>
    <w:rsid w:val="00353211"/>
    <w:rsid w:val="003535BE"/>
    <w:rsid w:val="00353BD3"/>
    <w:rsid w:val="00354600"/>
    <w:rsid w:val="0035517A"/>
    <w:rsid w:val="00355307"/>
    <w:rsid w:val="0035532A"/>
    <w:rsid w:val="003554C5"/>
    <w:rsid w:val="00357FD9"/>
    <w:rsid w:val="003601F1"/>
    <w:rsid w:val="003603C4"/>
    <w:rsid w:val="003606D2"/>
    <w:rsid w:val="0036074A"/>
    <w:rsid w:val="00360891"/>
    <w:rsid w:val="00360DA7"/>
    <w:rsid w:val="00360DB3"/>
    <w:rsid w:val="00361784"/>
    <w:rsid w:val="0036211B"/>
    <w:rsid w:val="0036299D"/>
    <w:rsid w:val="00362C50"/>
    <w:rsid w:val="0036309E"/>
    <w:rsid w:val="00363280"/>
    <w:rsid w:val="00364220"/>
    <w:rsid w:val="003657C7"/>
    <w:rsid w:val="0036636F"/>
    <w:rsid w:val="00366538"/>
    <w:rsid w:val="00366B66"/>
    <w:rsid w:val="003678E7"/>
    <w:rsid w:val="00367F6E"/>
    <w:rsid w:val="003702D7"/>
    <w:rsid w:val="003704A8"/>
    <w:rsid w:val="00370632"/>
    <w:rsid w:val="00370A94"/>
    <w:rsid w:val="00371126"/>
    <w:rsid w:val="0037157B"/>
    <w:rsid w:val="0037182B"/>
    <w:rsid w:val="00371E39"/>
    <w:rsid w:val="00371E58"/>
    <w:rsid w:val="00372C2B"/>
    <w:rsid w:val="00372D9E"/>
    <w:rsid w:val="00372E9C"/>
    <w:rsid w:val="003732DB"/>
    <w:rsid w:val="003735CD"/>
    <w:rsid w:val="003747B9"/>
    <w:rsid w:val="00374C00"/>
    <w:rsid w:val="00375BB7"/>
    <w:rsid w:val="00376B0A"/>
    <w:rsid w:val="00376E9D"/>
    <w:rsid w:val="00377491"/>
    <w:rsid w:val="00377A5E"/>
    <w:rsid w:val="00380662"/>
    <w:rsid w:val="003808CE"/>
    <w:rsid w:val="00380937"/>
    <w:rsid w:val="00380C37"/>
    <w:rsid w:val="00380E00"/>
    <w:rsid w:val="00380FDC"/>
    <w:rsid w:val="00381019"/>
    <w:rsid w:val="003810FD"/>
    <w:rsid w:val="00381412"/>
    <w:rsid w:val="0038166B"/>
    <w:rsid w:val="003817BE"/>
    <w:rsid w:val="00381A98"/>
    <w:rsid w:val="0038214B"/>
    <w:rsid w:val="003821D6"/>
    <w:rsid w:val="00382593"/>
    <w:rsid w:val="00382D28"/>
    <w:rsid w:val="003848DD"/>
    <w:rsid w:val="0038527B"/>
    <w:rsid w:val="00385B61"/>
    <w:rsid w:val="0038617C"/>
    <w:rsid w:val="0038771A"/>
    <w:rsid w:val="003878BD"/>
    <w:rsid w:val="00387DF2"/>
    <w:rsid w:val="00390CCA"/>
    <w:rsid w:val="00391832"/>
    <w:rsid w:val="0039197C"/>
    <w:rsid w:val="00391BC8"/>
    <w:rsid w:val="003920A8"/>
    <w:rsid w:val="003920CB"/>
    <w:rsid w:val="003927B7"/>
    <w:rsid w:val="003934F6"/>
    <w:rsid w:val="00393DC9"/>
    <w:rsid w:val="0039401A"/>
    <w:rsid w:val="0039414C"/>
    <w:rsid w:val="00394164"/>
    <w:rsid w:val="003942FE"/>
    <w:rsid w:val="0039519E"/>
    <w:rsid w:val="0039549D"/>
    <w:rsid w:val="003954E5"/>
    <w:rsid w:val="003959BB"/>
    <w:rsid w:val="00395D1C"/>
    <w:rsid w:val="00395DAF"/>
    <w:rsid w:val="00396128"/>
    <w:rsid w:val="0039660A"/>
    <w:rsid w:val="00396F50"/>
    <w:rsid w:val="003970C8"/>
    <w:rsid w:val="0039722A"/>
    <w:rsid w:val="0039746E"/>
    <w:rsid w:val="00397E10"/>
    <w:rsid w:val="003A02D1"/>
    <w:rsid w:val="003A10CB"/>
    <w:rsid w:val="003A152A"/>
    <w:rsid w:val="003A18CC"/>
    <w:rsid w:val="003A2197"/>
    <w:rsid w:val="003A2E77"/>
    <w:rsid w:val="003A37A8"/>
    <w:rsid w:val="003A39C1"/>
    <w:rsid w:val="003A440C"/>
    <w:rsid w:val="003A4A61"/>
    <w:rsid w:val="003A4BA9"/>
    <w:rsid w:val="003A5A6A"/>
    <w:rsid w:val="003A6CAA"/>
    <w:rsid w:val="003A70BD"/>
    <w:rsid w:val="003A7577"/>
    <w:rsid w:val="003A79B6"/>
    <w:rsid w:val="003A7EA2"/>
    <w:rsid w:val="003B0DD0"/>
    <w:rsid w:val="003B168F"/>
    <w:rsid w:val="003B190B"/>
    <w:rsid w:val="003B4B4C"/>
    <w:rsid w:val="003B581A"/>
    <w:rsid w:val="003B694A"/>
    <w:rsid w:val="003B7337"/>
    <w:rsid w:val="003B7551"/>
    <w:rsid w:val="003B7636"/>
    <w:rsid w:val="003B7A68"/>
    <w:rsid w:val="003B7ABF"/>
    <w:rsid w:val="003C045D"/>
    <w:rsid w:val="003C0CFB"/>
    <w:rsid w:val="003C0F98"/>
    <w:rsid w:val="003C16D3"/>
    <w:rsid w:val="003C1C20"/>
    <w:rsid w:val="003C22D1"/>
    <w:rsid w:val="003C2EDB"/>
    <w:rsid w:val="003C47C1"/>
    <w:rsid w:val="003C4EC5"/>
    <w:rsid w:val="003C5043"/>
    <w:rsid w:val="003C57AB"/>
    <w:rsid w:val="003C5D4F"/>
    <w:rsid w:val="003C6141"/>
    <w:rsid w:val="003C63DA"/>
    <w:rsid w:val="003C6D84"/>
    <w:rsid w:val="003C7158"/>
    <w:rsid w:val="003D08D5"/>
    <w:rsid w:val="003D1703"/>
    <w:rsid w:val="003D2B0E"/>
    <w:rsid w:val="003D2D96"/>
    <w:rsid w:val="003D2F80"/>
    <w:rsid w:val="003D3C29"/>
    <w:rsid w:val="003D4749"/>
    <w:rsid w:val="003D4D77"/>
    <w:rsid w:val="003D58F8"/>
    <w:rsid w:val="003D64C8"/>
    <w:rsid w:val="003D78A5"/>
    <w:rsid w:val="003E03CF"/>
    <w:rsid w:val="003E08F1"/>
    <w:rsid w:val="003E1E80"/>
    <w:rsid w:val="003E2BAD"/>
    <w:rsid w:val="003E33F9"/>
    <w:rsid w:val="003E3AE9"/>
    <w:rsid w:val="003E3B2F"/>
    <w:rsid w:val="003E43C2"/>
    <w:rsid w:val="003E4C46"/>
    <w:rsid w:val="003E4E86"/>
    <w:rsid w:val="003E511F"/>
    <w:rsid w:val="003E6C63"/>
    <w:rsid w:val="003E7347"/>
    <w:rsid w:val="003E7B91"/>
    <w:rsid w:val="003F02B3"/>
    <w:rsid w:val="003F0F83"/>
    <w:rsid w:val="003F2DE7"/>
    <w:rsid w:val="003F36E9"/>
    <w:rsid w:val="003F378C"/>
    <w:rsid w:val="003F514D"/>
    <w:rsid w:val="003F56BF"/>
    <w:rsid w:val="003F5B7E"/>
    <w:rsid w:val="003F5E85"/>
    <w:rsid w:val="003F66E4"/>
    <w:rsid w:val="003F6F30"/>
    <w:rsid w:val="004011A6"/>
    <w:rsid w:val="0040125B"/>
    <w:rsid w:val="00401479"/>
    <w:rsid w:val="0040151B"/>
    <w:rsid w:val="00401943"/>
    <w:rsid w:val="00401B93"/>
    <w:rsid w:val="0040235D"/>
    <w:rsid w:val="004028DA"/>
    <w:rsid w:val="0040384D"/>
    <w:rsid w:val="004041B0"/>
    <w:rsid w:val="0040468A"/>
    <w:rsid w:val="004053DE"/>
    <w:rsid w:val="00405E0E"/>
    <w:rsid w:val="00405F20"/>
    <w:rsid w:val="00406069"/>
    <w:rsid w:val="0040735C"/>
    <w:rsid w:val="00407C9F"/>
    <w:rsid w:val="00410195"/>
    <w:rsid w:val="0041230E"/>
    <w:rsid w:val="00412FBE"/>
    <w:rsid w:val="0041308F"/>
    <w:rsid w:val="0041408F"/>
    <w:rsid w:val="00414289"/>
    <w:rsid w:val="00414694"/>
    <w:rsid w:val="004149B7"/>
    <w:rsid w:val="00415DE7"/>
    <w:rsid w:val="00415F6C"/>
    <w:rsid w:val="004161C7"/>
    <w:rsid w:val="004175B5"/>
    <w:rsid w:val="00417A54"/>
    <w:rsid w:val="00417BE9"/>
    <w:rsid w:val="00417C2A"/>
    <w:rsid w:val="004208C8"/>
    <w:rsid w:val="004208D0"/>
    <w:rsid w:val="00421389"/>
    <w:rsid w:val="00421A96"/>
    <w:rsid w:val="00421BB6"/>
    <w:rsid w:val="00422960"/>
    <w:rsid w:val="00423283"/>
    <w:rsid w:val="00423A49"/>
    <w:rsid w:val="00423D91"/>
    <w:rsid w:val="00423ECC"/>
    <w:rsid w:val="004249AA"/>
    <w:rsid w:val="00424B27"/>
    <w:rsid w:val="00425E5D"/>
    <w:rsid w:val="00426651"/>
    <w:rsid w:val="00426C55"/>
    <w:rsid w:val="00426FDA"/>
    <w:rsid w:val="0042725E"/>
    <w:rsid w:val="0042784C"/>
    <w:rsid w:val="004302E7"/>
    <w:rsid w:val="00430E8A"/>
    <w:rsid w:val="00431B7C"/>
    <w:rsid w:val="00431E1A"/>
    <w:rsid w:val="00432752"/>
    <w:rsid w:val="00433042"/>
    <w:rsid w:val="004339A3"/>
    <w:rsid w:val="00434724"/>
    <w:rsid w:val="00434A24"/>
    <w:rsid w:val="0043529A"/>
    <w:rsid w:val="0043704A"/>
    <w:rsid w:val="00437740"/>
    <w:rsid w:val="00437A0E"/>
    <w:rsid w:val="00437B71"/>
    <w:rsid w:val="004414A6"/>
    <w:rsid w:val="00441BA5"/>
    <w:rsid w:val="0044304F"/>
    <w:rsid w:val="00443645"/>
    <w:rsid w:val="00443E2B"/>
    <w:rsid w:val="00443EB3"/>
    <w:rsid w:val="004447FA"/>
    <w:rsid w:val="0044483E"/>
    <w:rsid w:val="00444FC5"/>
    <w:rsid w:val="00445186"/>
    <w:rsid w:val="00445E62"/>
    <w:rsid w:val="00446A5C"/>
    <w:rsid w:val="00447761"/>
    <w:rsid w:val="00450691"/>
    <w:rsid w:val="00450A6A"/>
    <w:rsid w:val="00450D17"/>
    <w:rsid w:val="00450F46"/>
    <w:rsid w:val="004523BD"/>
    <w:rsid w:val="004534E3"/>
    <w:rsid w:val="00455280"/>
    <w:rsid w:val="00456B74"/>
    <w:rsid w:val="00456E74"/>
    <w:rsid w:val="004574B7"/>
    <w:rsid w:val="004623EB"/>
    <w:rsid w:val="0046287F"/>
    <w:rsid w:val="00462B12"/>
    <w:rsid w:val="00462E42"/>
    <w:rsid w:val="00462EBB"/>
    <w:rsid w:val="0046350A"/>
    <w:rsid w:val="00463798"/>
    <w:rsid w:val="0046398E"/>
    <w:rsid w:val="00463BF7"/>
    <w:rsid w:val="00464C78"/>
    <w:rsid w:val="0046688E"/>
    <w:rsid w:val="00467763"/>
    <w:rsid w:val="0046784C"/>
    <w:rsid w:val="00470BE4"/>
    <w:rsid w:val="00471CCF"/>
    <w:rsid w:val="00472854"/>
    <w:rsid w:val="00472C6F"/>
    <w:rsid w:val="004736B3"/>
    <w:rsid w:val="00473AA7"/>
    <w:rsid w:val="00473B9B"/>
    <w:rsid w:val="004748E4"/>
    <w:rsid w:val="00474DFC"/>
    <w:rsid w:val="00475305"/>
    <w:rsid w:val="00475BE4"/>
    <w:rsid w:val="00475E45"/>
    <w:rsid w:val="0047666E"/>
    <w:rsid w:val="004766D1"/>
    <w:rsid w:val="004767E6"/>
    <w:rsid w:val="0047776C"/>
    <w:rsid w:val="00477DA3"/>
    <w:rsid w:val="0048055F"/>
    <w:rsid w:val="00482A37"/>
    <w:rsid w:val="004831C0"/>
    <w:rsid w:val="004837C2"/>
    <w:rsid w:val="0048387E"/>
    <w:rsid w:val="004841D0"/>
    <w:rsid w:val="00484460"/>
    <w:rsid w:val="0048481F"/>
    <w:rsid w:val="00485F1E"/>
    <w:rsid w:val="004901E9"/>
    <w:rsid w:val="004907C9"/>
    <w:rsid w:val="00491BAB"/>
    <w:rsid w:val="00492B0E"/>
    <w:rsid w:val="00492CE5"/>
    <w:rsid w:val="004949C1"/>
    <w:rsid w:val="00495738"/>
    <w:rsid w:val="00495823"/>
    <w:rsid w:val="00495A98"/>
    <w:rsid w:val="00495E20"/>
    <w:rsid w:val="00496496"/>
    <w:rsid w:val="004964A3"/>
    <w:rsid w:val="00496CA5"/>
    <w:rsid w:val="00496EA0"/>
    <w:rsid w:val="00497092"/>
    <w:rsid w:val="00497159"/>
    <w:rsid w:val="00497552"/>
    <w:rsid w:val="0049775E"/>
    <w:rsid w:val="004978AF"/>
    <w:rsid w:val="004A007B"/>
    <w:rsid w:val="004A04CB"/>
    <w:rsid w:val="004A0B57"/>
    <w:rsid w:val="004A11AD"/>
    <w:rsid w:val="004A1EA7"/>
    <w:rsid w:val="004A1F6E"/>
    <w:rsid w:val="004A239A"/>
    <w:rsid w:val="004A24BB"/>
    <w:rsid w:val="004A275C"/>
    <w:rsid w:val="004A3F54"/>
    <w:rsid w:val="004A69E6"/>
    <w:rsid w:val="004A6FCF"/>
    <w:rsid w:val="004A7932"/>
    <w:rsid w:val="004B0179"/>
    <w:rsid w:val="004B406F"/>
    <w:rsid w:val="004B40D9"/>
    <w:rsid w:val="004B57B1"/>
    <w:rsid w:val="004B6218"/>
    <w:rsid w:val="004B66D4"/>
    <w:rsid w:val="004B6BA0"/>
    <w:rsid w:val="004B74D0"/>
    <w:rsid w:val="004B758A"/>
    <w:rsid w:val="004B7810"/>
    <w:rsid w:val="004B79DB"/>
    <w:rsid w:val="004B7CCC"/>
    <w:rsid w:val="004B7FD3"/>
    <w:rsid w:val="004C10EB"/>
    <w:rsid w:val="004C13A8"/>
    <w:rsid w:val="004C1446"/>
    <w:rsid w:val="004C1EBB"/>
    <w:rsid w:val="004C1EC5"/>
    <w:rsid w:val="004C2A84"/>
    <w:rsid w:val="004C30C4"/>
    <w:rsid w:val="004C35C4"/>
    <w:rsid w:val="004C3699"/>
    <w:rsid w:val="004C3AFC"/>
    <w:rsid w:val="004C446C"/>
    <w:rsid w:val="004C483E"/>
    <w:rsid w:val="004C49D4"/>
    <w:rsid w:val="004C5111"/>
    <w:rsid w:val="004C54CF"/>
    <w:rsid w:val="004C56F9"/>
    <w:rsid w:val="004C62D4"/>
    <w:rsid w:val="004C6FD6"/>
    <w:rsid w:val="004C7803"/>
    <w:rsid w:val="004D0CE4"/>
    <w:rsid w:val="004D0E2A"/>
    <w:rsid w:val="004D15FF"/>
    <w:rsid w:val="004D1C87"/>
    <w:rsid w:val="004D1E85"/>
    <w:rsid w:val="004D213D"/>
    <w:rsid w:val="004D240F"/>
    <w:rsid w:val="004D29B7"/>
    <w:rsid w:val="004D2D99"/>
    <w:rsid w:val="004D3893"/>
    <w:rsid w:val="004D3AA8"/>
    <w:rsid w:val="004D3BBF"/>
    <w:rsid w:val="004D45EE"/>
    <w:rsid w:val="004D4A3E"/>
    <w:rsid w:val="004D5DC8"/>
    <w:rsid w:val="004D65C9"/>
    <w:rsid w:val="004D6AA5"/>
    <w:rsid w:val="004D6C37"/>
    <w:rsid w:val="004D6F10"/>
    <w:rsid w:val="004D76E2"/>
    <w:rsid w:val="004D7AD4"/>
    <w:rsid w:val="004D7D8E"/>
    <w:rsid w:val="004D7FB6"/>
    <w:rsid w:val="004E27A0"/>
    <w:rsid w:val="004E2A44"/>
    <w:rsid w:val="004E3879"/>
    <w:rsid w:val="004E3B75"/>
    <w:rsid w:val="004E4710"/>
    <w:rsid w:val="004E5702"/>
    <w:rsid w:val="004E5C6B"/>
    <w:rsid w:val="004E72A8"/>
    <w:rsid w:val="004F029D"/>
    <w:rsid w:val="004F056F"/>
    <w:rsid w:val="004F1BCE"/>
    <w:rsid w:val="004F1E5B"/>
    <w:rsid w:val="004F2A1D"/>
    <w:rsid w:val="004F2CB5"/>
    <w:rsid w:val="004F2D70"/>
    <w:rsid w:val="004F327C"/>
    <w:rsid w:val="004F32DD"/>
    <w:rsid w:val="004F371C"/>
    <w:rsid w:val="004F3A2A"/>
    <w:rsid w:val="004F40DC"/>
    <w:rsid w:val="004F4678"/>
    <w:rsid w:val="004F6E67"/>
    <w:rsid w:val="004F7133"/>
    <w:rsid w:val="004F7669"/>
    <w:rsid w:val="0050072B"/>
    <w:rsid w:val="00500AF9"/>
    <w:rsid w:val="00501250"/>
    <w:rsid w:val="005015D1"/>
    <w:rsid w:val="0050225B"/>
    <w:rsid w:val="00502E84"/>
    <w:rsid w:val="005030DF"/>
    <w:rsid w:val="00503A5E"/>
    <w:rsid w:val="00503F6F"/>
    <w:rsid w:val="00504E07"/>
    <w:rsid w:val="00505EDB"/>
    <w:rsid w:val="005068AC"/>
    <w:rsid w:val="00506EC4"/>
    <w:rsid w:val="005072A1"/>
    <w:rsid w:val="005075B6"/>
    <w:rsid w:val="005102AA"/>
    <w:rsid w:val="005102EB"/>
    <w:rsid w:val="005108B1"/>
    <w:rsid w:val="00511755"/>
    <w:rsid w:val="00511CD5"/>
    <w:rsid w:val="005123B0"/>
    <w:rsid w:val="005127F6"/>
    <w:rsid w:val="00512E21"/>
    <w:rsid w:val="0051331F"/>
    <w:rsid w:val="00513772"/>
    <w:rsid w:val="005141A9"/>
    <w:rsid w:val="00514880"/>
    <w:rsid w:val="005158E5"/>
    <w:rsid w:val="005163F6"/>
    <w:rsid w:val="005164B0"/>
    <w:rsid w:val="005165B3"/>
    <w:rsid w:val="005177DD"/>
    <w:rsid w:val="00517DDD"/>
    <w:rsid w:val="00517FF4"/>
    <w:rsid w:val="00520138"/>
    <w:rsid w:val="00520A71"/>
    <w:rsid w:val="00521EE0"/>
    <w:rsid w:val="0052333C"/>
    <w:rsid w:val="00523567"/>
    <w:rsid w:val="00523B12"/>
    <w:rsid w:val="005240CC"/>
    <w:rsid w:val="00524657"/>
    <w:rsid w:val="005249AB"/>
    <w:rsid w:val="00525913"/>
    <w:rsid w:val="00525E64"/>
    <w:rsid w:val="00526D68"/>
    <w:rsid w:val="00526E18"/>
    <w:rsid w:val="00527F03"/>
    <w:rsid w:val="00530617"/>
    <w:rsid w:val="005307E3"/>
    <w:rsid w:val="00531A3D"/>
    <w:rsid w:val="00532607"/>
    <w:rsid w:val="00532ED6"/>
    <w:rsid w:val="0053309E"/>
    <w:rsid w:val="005339DF"/>
    <w:rsid w:val="00533FF0"/>
    <w:rsid w:val="005345CD"/>
    <w:rsid w:val="00534948"/>
    <w:rsid w:val="005349AC"/>
    <w:rsid w:val="00534DA4"/>
    <w:rsid w:val="005350C8"/>
    <w:rsid w:val="00535E03"/>
    <w:rsid w:val="00535E6A"/>
    <w:rsid w:val="0053673A"/>
    <w:rsid w:val="00536DD5"/>
    <w:rsid w:val="00540003"/>
    <w:rsid w:val="00540C2E"/>
    <w:rsid w:val="005416F5"/>
    <w:rsid w:val="00542B09"/>
    <w:rsid w:val="00542CDD"/>
    <w:rsid w:val="0054331B"/>
    <w:rsid w:val="00543F1D"/>
    <w:rsid w:val="005441EB"/>
    <w:rsid w:val="005443FC"/>
    <w:rsid w:val="0054461C"/>
    <w:rsid w:val="00544AA5"/>
    <w:rsid w:val="0054539F"/>
    <w:rsid w:val="00545DBB"/>
    <w:rsid w:val="005460CA"/>
    <w:rsid w:val="00546204"/>
    <w:rsid w:val="00546221"/>
    <w:rsid w:val="005464B6"/>
    <w:rsid w:val="0054651B"/>
    <w:rsid w:val="005479FF"/>
    <w:rsid w:val="00552241"/>
    <w:rsid w:val="0055318C"/>
    <w:rsid w:val="005531F9"/>
    <w:rsid w:val="005552AC"/>
    <w:rsid w:val="00555381"/>
    <w:rsid w:val="0055590F"/>
    <w:rsid w:val="00557936"/>
    <w:rsid w:val="00557BBD"/>
    <w:rsid w:val="00560419"/>
    <w:rsid w:val="00560463"/>
    <w:rsid w:val="00560B00"/>
    <w:rsid w:val="00560C81"/>
    <w:rsid w:val="00561313"/>
    <w:rsid w:val="00562A24"/>
    <w:rsid w:val="0056354D"/>
    <w:rsid w:val="00563F20"/>
    <w:rsid w:val="00564096"/>
    <w:rsid w:val="00564C7E"/>
    <w:rsid w:val="00565089"/>
    <w:rsid w:val="005654EA"/>
    <w:rsid w:val="00566B24"/>
    <w:rsid w:val="00566D41"/>
    <w:rsid w:val="00570D24"/>
    <w:rsid w:val="00570F49"/>
    <w:rsid w:val="00573125"/>
    <w:rsid w:val="00573CEF"/>
    <w:rsid w:val="00573DDF"/>
    <w:rsid w:val="0057474D"/>
    <w:rsid w:val="00575563"/>
    <w:rsid w:val="005756F2"/>
    <w:rsid w:val="0057601F"/>
    <w:rsid w:val="00576F6B"/>
    <w:rsid w:val="005770D8"/>
    <w:rsid w:val="00577BA6"/>
    <w:rsid w:val="005804EB"/>
    <w:rsid w:val="00580534"/>
    <w:rsid w:val="0058070E"/>
    <w:rsid w:val="005809DC"/>
    <w:rsid w:val="00580D0F"/>
    <w:rsid w:val="0058105F"/>
    <w:rsid w:val="0058118A"/>
    <w:rsid w:val="00582355"/>
    <w:rsid w:val="0058346D"/>
    <w:rsid w:val="005841B0"/>
    <w:rsid w:val="005842C4"/>
    <w:rsid w:val="00584500"/>
    <w:rsid w:val="00584513"/>
    <w:rsid w:val="00584CBE"/>
    <w:rsid w:val="005850D3"/>
    <w:rsid w:val="00585B71"/>
    <w:rsid w:val="00586207"/>
    <w:rsid w:val="00586611"/>
    <w:rsid w:val="00586B64"/>
    <w:rsid w:val="00586F89"/>
    <w:rsid w:val="00590327"/>
    <w:rsid w:val="0059058E"/>
    <w:rsid w:val="00590B5D"/>
    <w:rsid w:val="00590D03"/>
    <w:rsid w:val="005912D8"/>
    <w:rsid w:val="0059145C"/>
    <w:rsid w:val="00591951"/>
    <w:rsid w:val="00591BB6"/>
    <w:rsid w:val="00591F1E"/>
    <w:rsid w:val="00592BB8"/>
    <w:rsid w:val="00592C1D"/>
    <w:rsid w:val="005931C3"/>
    <w:rsid w:val="00593922"/>
    <w:rsid w:val="00593E3B"/>
    <w:rsid w:val="00594393"/>
    <w:rsid w:val="00594B2B"/>
    <w:rsid w:val="00594CF7"/>
    <w:rsid w:val="00595174"/>
    <w:rsid w:val="0059534A"/>
    <w:rsid w:val="005954BB"/>
    <w:rsid w:val="00595B69"/>
    <w:rsid w:val="005961CF"/>
    <w:rsid w:val="005969B0"/>
    <w:rsid w:val="00596B4A"/>
    <w:rsid w:val="0059741D"/>
    <w:rsid w:val="00597DA1"/>
    <w:rsid w:val="005A014D"/>
    <w:rsid w:val="005A0C57"/>
    <w:rsid w:val="005A1AFA"/>
    <w:rsid w:val="005A21F2"/>
    <w:rsid w:val="005A22F1"/>
    <w:rsid w:val="005A24B6"/>
    <w:rsid w:val="005A2E09"/>
    <w:rsid w:val="005A2E11"/>
    <w:rsid w:val="005A2F64"/>
    <w:rsid w:val="005A3251"/>
    <w:rsid w:val="005A33AF"/>
    <w:rsid w:val="005A4797"/>
    <w:rsid w:val="005A5022"/>
    <w:rsid w:val="005A5183"/>
    <w:rsid w:val="005A66A2"/>
    <w:rsid w:val="005A72D8"/>
    <w:rsid w:val="005A7592"/>
    <w:rsid w:val="005A76E9"/>
    <w:rsid w:val="005B09DE"/>
    <w:rsid w:val="005B0B07"/>
    <w:rsid w:val="005B1BE7"/>
    <w:rsid w:val="005B345C"/>
    <w:rsid w:val="005B4488"/>
    <w:rsid w:val="005B4F2C"/>
    <w:rsid w:val="005B5597"/>
    <w:rsid w:val="005B55E4"/>
    <w:rsid w:val="005B67A2"/>
    <w:rsid w:val="005B7226"/>
    <w:rsid w:val="005B7FEB"/>
    <w:rsid w:val="005C0309"/>
    <w:rsid w:val="005C042C"/>
    <w:rsid w:val="005C0AD8"/>
    <w:rsid w:val="005C0B43"/>
    <w:rsid w:val="005C15F3"/>
    <w:rsid w:val="005C1C26"/>
    <w:rsid w:val="005C270F"/>
    <w:rsid w:val="005C2BE7"/>
    <w:rsid w:val="005C2D52"/>
    <w:rsid w:val="005C3834"/>
    <w:rsid w:val="005C3D45"/>
    <w:rsid w:val="005C5880"/>
    <w:rsid w:val="005C5F70"/>
    <w:rsid w:val="005C60E0"/>
    <w:rsid w:val="005C6CD9"/>
    <w:rsid w:val="005C6D56"/>
    <w:rsid w:val="005C7889"/>
    <w:rsid w:val="005C7E6F"/>
    <w:rsid w:val="005D05FE"/>
    <w:rsid w:val="005D0B94"/>
    <w:rsid w:val="005D0D36"/>
    <w:rsid w:val="005D0F79"/>
    <w:rsid w:val="005D12D7"/>
    <w:rsid w:val="005D14C9"/>
    <w:rsid w:val="005D1B84"/>
    <w:rsid w:val="005D2886"/>
    <w:rsid w:val="005D4080"/>
    <w:rsid w:val="005D4A1D"/>
    <w:rsid w:val="005D58E9"/>
    <w:rsid w:val="005D68EE"/>
    <w:rsid w:val="005D7363"/>
    <w:rsid w:val="005D795B"/>
    <w:rsid w:val="005E0395"/>
    <w:rsid w:val="005E119C"/>
    <w:rsid w:val="005E1322"/>
    <w:rsid w:val="005E1535"/>
    <w:rsid w:val="005E228A"/>
    <w:rsid w:val="005E3E54"/>
    <w:rsid w:val="005E3E78"/>
    <w:rsid w:val="005E4058"/>
    <w:rsid w:val="005E6014"/>
    <w:rsid w:val="005E63CF"/>
    <w:rsid w:val="005E68D5"/>
    <w:rsid w:val="005E71DE"/>
    <w:rsid w:val="005E761F"/>
    <w:rsid w:val="005E77E3"/>
    <w:rsid w:val="005F03DB"/>
    <w:rsid w:val="005F095B"/>
    <w:rsid w:val="005F09AD"/>
    <w:rsid w:val="005F15ED"/>
    <w:rsid w:val="005F175D"/>
    <w:rsid w:val="005F1975"/>
    <w:rsid w:val="005F1ACD"/>
    <w:rsid w:val="005F204F"/>
    <w:rsid w:val="005F2926"/>
    <w:rsid w:val="005F29DA"/>
    <w:rsid w:val="005F392B"/>
    <w:rsid w:val="005F3E8B"/>
    <w:rsid w:val="005F57AB"/>
    <w:rsid w:val="005F5C41"/>
    <w:rsid w:val="005F5CCA"/>
    <w:rsid w:val="005F643F"/>
    <w:rsid w:val="005F65F2"/>
    <w:rsid w:val="005F66B2"/>
    <w:rsid w:val="005F6704"/>
    <w:rsid w:val="005F6E03"/>
    <w:rsid w:val="005F763A"/>
    <w:rsid w:val="006001E5"/>
    <w:rsid w:val="00600523"/>
    <w:rsid w:val="00600D5D"/>
    <w:rsid w:val="00601236"/>
    <w:rsid w:val="006015C3"/>
    <w:rsid w:val="00601CB4"/>
    <w:rsid w:val="00601E87"/>
    <w:rsid w:val="006032C6"/>
    <w:rsid w:val="00603473"/>
    <w:rsid w:val="00603765"/>
    <w:rsid w:val="006041EC"/>
    <w:rsid w:val="00604C1D"/>
    <w:rsid w:val="00604DDE"/>
    <w:rsid w:val="00605629"/>
    <w:rsid w:val="006060F6"/>
    <w:rsid w:val="00606447"/>
    <w:rsid w:val="006067CB"/>
    <w:rsid w:val="006069DA"/>
    <w:rsid w:val="0060723C"/>
    <w:rsid w:val="006072BC"/>
    <w:rsid w:val="006102F5"/>
    <w:rsid w:val="0061061F"/>
    <w:rsid w:val="00610B0B"/>
    <w:rsid w:val="00611034"/>
    <w:rsid w:val="00611460"/>
    <w:rsid w:val="0061163A"/>
    <w:rsid w:val="00611ED9"/>
    <w:rsid w:val="006121E7"/>
    <w:rsid w:val="006128AF"/>
    <w:rsid w:val="00613733"/>
    <w:rsid w:val="0061523E"/>
    <w:rsid w:val="006158A1"/>
    <w:rsid w:val="00615C22"/>
    <w:rsid w:val="00617403"/>
    <w:rsid w:val="00617DB9"/>
    <w:rsid w:val="00620BDB"/>
    <w:rsid w:val="0062165E"/>
    <w:rsid w:val="00621767"/>
    <w:rsid w:val="00621F64"/>
    <w:rsid w:val="00622E86"/>
    <w:rsid w:val="00623629"/>
    <w:rsid w:val="00624C8E"/>
    <w:rsid w:val="00625914"/>
    <w:rsid w:val="00625DA5"/>
    <w:rsid w:val="00625DC7"/>
    <w:rsid w:val="006272A6"/>
    <w:rsid w:val="00627BCB"/>
    <w:rsid w:val="00627DC2"/>
    <w:rsid w:val="0063008F"/>
    <w:rsid w:val="00630D54"/>
    <w:rsid w:val="00631E60"/>
    <w:rsid w:val="00631EFE"/>
    <w:rsid w:val="006320A2"/>
    <w:rsid w:val="00632974"/>
    <w:rsid w:val="00632C2F"/>
    <w:rsid w:val="00632C3E"/>
    <w:rsid w:val="0063310F"/>
    <w:rsid w:val="00633369"/>
    <w:rsid w:val="0063377D"/>
    <w:rsid w:val="00633A47"/>
    <w:rsid w:val="00633C6F"/>
    <w:rsid w:val="006340F8"/>
    <w:rsid w:val="00634701"/>
    <w:rsid w:val="00634F6A"/>
    <w:rsid w:val="00635172"/>
    <w:rsid w:val="0063555C"/>
    <w:rsid w:val="006358BF"/>
    <w:rsid w:val="0063681B"/>
    <w:rsid w:val="00637773"/>
    <w:rsid w:val="00637900"/>
    <w:rsid w:val="0064164F"/>
    <w:rsid w:val="00641D94"/>
    <w:rsid w:val="00642C78"/>
    <w:rsid w:val="00642FCD"/>
    <w:rsid w:val="006434D9"/>
    <w:rsid w:val="00643D06"/>
    <w:rsid w:val="00644043"/>
    <w:rsid w:val="0064456E"/>
    <w:rsid w:val="00644760"/>
    <w:rsid w:val="00645478"/>
    <w:rsid w:val="00645D6A"/>
    <w:rsid w:val="00645FA9"/>
    <w:rsid w:val="00646B6E"/>
    <w:rsid w:val="006470DD"/>
    <w:rsid w:val="0064748D"/>
    <w:rsid w:val="006475EA"/>
    <w:rsid w:val="006504B6"/>
    <w:rsid w:val="00650974"/>
    <w:rsid w:val="00650BD6"/>
    <w:rsid w:val="0065118C"/>
    <w:rsid w:val="0065127E"/>
    <w:rsid w:val="006512FD"/>
    <w:rsid w:val="006519B3"/>
    <w:rsid w:val="00652045"/>
    <w:rsid w:val="006528E4"/>
    <w:rsid w:val="006534E2"/>
    <w:rsid w:val="0065385A"/>
    <w:rsid w:val="00653910"/>
    <w:rsid w:val="0065413E"/>
    <w:rsid w:val="006545D1"/>
    <w:rsid w:val="00654D40"/>
    <w:rsid w:val="00655400"/>
    <w:rsid w:val="006555B4"/>
    <w:rsid w:val="00656459"/>
    <w:rsid w:val="006564A0"/>
    <w:rsid w:val="00656EB5"/>
    <w:rsid w:val="006579AB"/>
    <w:rsid w:val="0066040F"/>
    <w:rsid w:val="00660B11"/>
    <w:rsid w:val="00660CA8"/>
    <w:rsid w:val="00661330"/>
    <w:rsid w:val="00661EE3"/>
    <w:rsid w:val="00662B91"/>
    <w:rsid w:val="00663017"/>
    <w:rsid w:val="0066425B"/>
    <w:rsid w:val="00664581"/>
    <w:rsid w:val="0066732D"/>
    <w:rsid w:val="00667CA8"/>
    <w:rsid w:val="00670023"/>
    <w:rsid w:val="006708B2"/>
    <w:rsid w:val="00671968"/>
    <w:rsid w:val="00671D2D"/>
    <w:rsid w:val="0067223F"/>
    <w:rsid w:val="00672723"/>
    <w:rsid w:val="0067286E"/>
    <w:rsid w:val="00673090"/>
    <w:rsid w:val="00673605"/>
    <w:rsid w:val="00673753"/>
    <w:rsid w:val="006739B0"/>
    <w:rsid w:val="00673B60"/>
    <w:rsid w:val="00673E25"/>
    <w:rsid w:val="00674084"/>
    <w:rsid w:val="006741E6"/>
    <w:rsid w:val="006742D5"/>
    <w:rsid w:val="00674402"/>
    <w:rsid w:val="006749D1"/>
    <w:rsid w:val="00675A1E"/>
    <w:rsid w:val="00676046"/>
    <w:rsid w:val="00676370"/>
    <w:rsid w:val="00676B9E"/>
    <w:rsid w:val="00676C65"/>
    <w:rsid w:val="00677907"/>
    <w:rsid w:val="00677C01"/>
    <w:rsid w:val="00677D44"/>
    <w:rsid w:val="006807F5"/>
    <w:rsid w:val="0068137A"/>
    <w:rsid w:val="00681545"/>
    <w:rsid w:val="00681F32"/>
    <w:rsid w:val="006821AC"/>
    <w:rsid w:val="0068286B"/>
    <w:rsid w:val="00682A9F"/>
    <w:rsid w:val="00683D81"/>
    <w:rsid w:val="00683E93"/>
    <w:rsid w:val="006842C0"/>
    <w:rsid w:val="006849D9"/>
    <w:rsid w:val="0068535D"/>
    <w:rsid w:val="0069016F"/>
    <w:rsid w:val="006901B7"/>
    <w:rsid w:val="00691FF0"/>
    <w:rsid w:val="00692321"/>
    <w:rsid w:val="006924F6"/>
    <w:rsid w:val="00692D4C"/>
    <w:rsid w:val="00693B20"/>
    <w:rsid w:val="00694C51"/>
    <w:rsid w:val="00695127"/>
    <w:rsid w:val="0069619F"/>
    <w:rsid w:val="00696714"/>
    <w:rsid w:val="00697456"/>
    <w:rsid w:val="006A0FEE"/>
    <w:rsid w:val="006A14CC"/>
    <w:rsid w:val="006A1A96"/>
    <w:rsid w:val="006A1C50"/>
    <w:rsid w:val="006A1D1B"/>
    <w:rsid w:val="006A253F"/>
    <w:rsid w:val="006A3814"/>
    <w:rsid w:val="006A39D2"/>
    <w:rsid w:val="006A4B03"/>
    <w:rsid w:val="006A6B8F"/>
    <w:rsid w:val="006B1F72"/>
    <w:rsid w:val="006B2419"/>
    <w:rsid w:val="006B24C7"/>
    <w:rsid w:val="006B277F"/>
    <w:rsid w:val="006B2BDD"/>
    <w:rsid w:val="006B4274"/>
    <w:rsid w:val="006B512E"/>
    <w:rsid w:val="006B7193"/>
    <w:rsid w:val="006B71CA"/>
    <w:rsid w:val="006C1153"/>
    <w:rsid w:val="006C11EE"/>
    <w:rsid w:val="006C1E16"/>
    <w:rsid w:val="006C2145"/>
    <w:rsid w:val="006C2DD4"/>
    <w:rsid w:val="006C2E22"/>
    <w:rsid w:val="006C3A2D"/>
    <w:rsid w:val="006C58E5"/>
    <w:rsid w:val="006C5B35"/>
    <w:rsid w:val="006C6A2B"/>
    <w:rsid w:val="006D0398"/>
    <w:rsid w:val="006D0429"/>
    <w:rsid w:val="006D0614"/>
    <w:rsid w:val="006D16B4"/>
    <w:rsid w:val="006D18A8"/>
    <w:rsid w:val="006D2DCF"/>
    <w:rsid w:val="006D2F31"/>
    <w:rsid w:val="006D3854"/>
    <w:rsid w:val="006D4050"/>
    <w:rsid w:val="006D4067"/>
    <w:rsid w:val="006D40D9"/>
    <w:rsid w:val="006D4133"/>
    <w:rsid w:val="006D42FA"/>
    <w:rsid w:val="006D4CBE"/>
    <w:rsid w:val="006D510D"/>
    <w:rsid w:val="006D7265"/>
    <w:rsid w:val="006D7714"/>
    <w:rsid w:val="006E0144"/>
    <w:rsid w:val="006E01B7"/>
    <w:rsid w:val="006E04C2"/>
    <w:rsid w:val="006E183D"/>
    <w:rsid w:val="006E1FA4"/>
    <w:rsid w:val="006E282B"/>
    <w:rsid w:val="006E2DAC"/>
    <w:rsid w:val="006E33CE"/>
    <w:rsid w:val="006E3533"/>
    <w:rsid w:val="006E362A"/>
    <w:rsid w:val="006E4F5A"/>
    <w:rsid w:val="006E50AA"/>
    <w:rsid w:val="006E5135"/>
    <w:rsid w:val="006E5347"/>
    <w:rsid w:val="006E576D"/>
    <w:rsid w:val="006E6B68"/>
    <w:rsid w:val="006E776B"/>
    <w:rsid w:val="006E79D1"/>
    <w:rsid w:val="006E7EDE"/>
    <w:rsid w:val="006F1BE6"/>
    <w:rsid w:val="006F1BFA"/>
    <w:rsid w:val="006F3302"/>
    <w:rsid w:val="006F3FA7"/>
    <w:rsid w:val="006F4106"/>
    <w:rsid w:val="006F4A8E"/>
    <w:rsid w:val="006F503D"/>
    <w:rsid w:val="006F530D"/>
    <w:rsid w:val="006F5A6A"/>
    <w:rsid w:val="006F6150"/>
    <w:rsid w:val="006F7B54"/>
    <w:rsid w:val="006F7FF6"/>
    <w:rsid w:val="00700376"/>
    <w:rsid w:val="00700ED5"/>
    <w:rsid w:val="0070173F"/>
    <w:rsid w:val="00702BA6"/>
    <w:rsid w:val="00702E46"/>
    <w:rsid w:val="00702FC9"/>
    <w:rsid w:val="00704186"/>
    <w:rsid w:val="007059DB"/>
    <w:rsid w:val="007060E8"/>
    <w:rsid w:val="0070646B"/>
    <w:rsid w:val="007068D9"/>
    <w:rsid w:val="00706F02"/>
    <w:rsid w:val="00707428"/>
    <w:rsid w:val="0070746A"/>
    <w:rsid w:val="0070792C"/>
    <w:rsid w:val="00707DF5"/>
    <w:rsid w:val="00710256"/>
    <w:rsid w:val="007103AA"/>
    <w:rsid w:val="007110C1"/>
    <w:rsid w:val="0071142C"/>
    <w:rsid w:val="00711D53"/>
    <w:rsid w:val="00711E28"/>
    <w:rsid w:val="007120FF"/>
    <w:rsid w:val="0071285A"/>
    <w:rsid w:val="00712900"/>
    <w:rsid w:val="007131FA"/>
    <w:rsid w:val="00713607"/>
    <w:rsid w:val="00713E35"/>
    <w:rsid w:val="0071421F"/>
    <w:rsid w:val="0071425B"/>
    <w:rsid w:val="007143D5"/>
    <w:rsid w:val="00714858"/>
    <w:rsid w:val="00714CAE"/>
    <w:rsid w:val="007160D2"/>
    <w:rsid w:val="00717441"/>
    <w:rsid w:val="0071776D"/>
    <w:rsid w:val="0072083B"/>
    <w:rsid w:val="007212C4"/>
    <w:rsid w:val="0072195F"/>
    <w:rsid w:val="00721C20"/>
    <w:rsid w:val="0072224A"/>
    <w:rsid w:val="0072245D"/>
    <w:rsid w:val="0072368E"/>
    <w:rsid w:val="00723C74"/>
    <w:rsid w:val="00723C78"/>
    <w:rsid w:val="00724968"/>
    <w:rsid w:val="00724B0C"/>
    <w:rsid w:val="00724D0D"/>
    <w:rsid w:val="00725266"/>
    <w:rsid w:val="00730163"/>
    <w:rsid w:val="00731B33"/>
    <w:rsid w:val="00731B7C"/>
    <w:rsid w:val="00731D05"/>
    <w:rsid w:val="007334A3"/>
    <w:rsid w:val="00733CCF"/>
    <w:rsid w:val="007345EE"/>
    <w:rsid w:val="00734835"/>
    <w:rsid w:val="00735643"/>
    <w:rsid w:val="007373FB"/>
    <w:rsid w:val="007375B7"/>
    <w:rsid w:val="007377FE"/>
    <w:rsid w:val="00740AE1"/>
    <w:rsid w:val="00742AAE"/>
    <w:rsid w:val="00743002"/>
    <w:rsid w:val="007430D2"/>
    <w:rsid w:val="00743A56"/>
    <w:rsid w:val="00743FC5"/>
    <w:rsid w:val="00744361"/>
    <w:rsid w:val="00744F41"/>
    <w:rsid w:val="007452D3"/>
    <w:rsid w:val="00745358"/>
    <w:rsid w:val="007462C3"/>
    <w:rsid w:val="0074751E"/>
    <w:rsid w:val="00747A79"/>
    <w:rsid w:val="00750580"/>
    <w:rsid w:val="00750A6D"/>
    <w:rsid w:val="007517A4"/>
    <w:rsid w:val="00751910"/>
    <w:rsid w:val="00751BAB"/>
    <w:rsid w:val="00751D18"/>
    <w:rsid w:val="00751E88"/>
    <w:rsid w:val="00752201"/>
    <w:rsid w:val="007524A9"/>
    <w:rsid w:val="00753683"/>
    <w:rsid w:val="00753BE0"/>
    <w:rsid w:val="00753F35"/>
    <w:rsid w:val="007546CE"/>
    <w:rsid w:val="00755173"/>
    <w:rsid w:val="0075521C"/>
    <w:rsid w:val="00755981"/>
    <w:rsid w:val="00756C73"/>
    <w:rsid w:val="00760003"/>
    <w:rsid w:val="0076026E"/>
    <w:rsid w:val="00760961"/>
    <w:rsid w:val="00760D7F"/>
    <w:rsid w:val="00760E17"/>
    <w:rsid w:val="0076115E"/>
    <w:rsid w:val="007620DE"/>
    <w:rsid w:val="007623D2"/>
    <w:rsid w:val="00762685"/>
    <w:rsid w:val="00762686"/>
    <w:rsid w:val="00762AC3"/>
    <w:rsid w:val="00762EB3"/>
    <w:rsid w:val="007630B1"/>
    <w:rsid w:val="00763746"/>
    <w:rsid w:val="00763C84"/>
    <w:rsid w:val="00764761"/>
    <w:rsid w:val="00764A54"/>
    <w:rsid w:val="00764BD3"/>
    <w:rsid w:val="00765532"/>
    <w:rsid w:val="007677B1"/>
    <w:rsid w:val="007711E0"/>
    <w:rsid w:val="00771640"/>
    <w:rsid w:val="007720CF"/>
    <w:rsid w:val="007730E6"/>
    <w:rsid w:val="00773607"/>
    <w:rsid w:val="00775042"/>
    <w:rsid w:val="00775E19"/>
    <w:rsid w:val="0077600D"/>
    <w:rsid w:val="007760A7"/>
    <w:rsid w:val="007763DE"/>
    <w:rsid w:val="007800C7"/>
    <w:rsid w:val="00780348"/>
    <w:rsid w:val="007803CB"/>
    <w:rsid w:val="00781263"/>
    <w:rsid w:val="0078141F"/>
    <w:rsid w:val="007815ED"/>
    <w:rsid w:val="00782E7E"/>
    <w:rsid w:val="00783DD3"/>
    <w:rsid w:val="00783E7F"/>
    <w:rsid w:val="0078583E"/>
    <w:rsid w:val="00785C11"/>
    <w:rsid w:val="007875F7"/>
    <w:rsid w:val="0078790B"/>
    <w:rsid w:val="00787A5A"/>
    <w:rsid w:val="00790410"/>
    <w:rsid w:val="007907D7"/>
    <w:rsid w:val="007912F3"/>
    <w:rsid w:val="007918C4"/>
    <w:rsid w:val="00791BA7"/>
    <w:rsid w:val="00792324"/>
    <w:rsid w:val="00793D9A"/>
    <w:rsid w:val="0079442D"/>
    <w:rsid w:val="00794943"/>
    <w:rsid w:val="007950DD"/>
    <w:rsid w:val="007951CC"/>
    <w:rsid w:val="00796CA0"/>
    <w:rsid w:val="00796DCF"/>
    <w:rsid w:val="007978C2"/>
    <w:rsid w:val="007A0C99"/>
    <w:rsid w:val="007A1C48"/>
    <w:rsid w:val="007A1FC3"/>
    <w:rsid w:val="007A277F"/>
    <w:rsid w:val="007A28E7"/>
    <w:rsid w:val="007A3705"/>
    <w:rsid w:val="007A3A35"/>
    <w:rsid w:val="007A3B83"/>
    <w:rsid w:val="007A4749"/>
    <w:rsid w:val="007A58BE"/>
    <w:rsid w:val="007A633B"/>
    <w:rsid w:val="007A7104"/>
    <w:rsid w:val="007A735A"/>
    <w:rsid w:val="007A75EA"/>
    <w:rsid w:val="007B0456"/>
    <w:rsid w:val="007B0809"/>
    <w:rsid w:val="007B09C0"/>
    <w:rsid w:val="007B0D7A"/>
    <w:rsid w:val="007B345B"/>
    <w:rsid w:val="007B3B59"/>
    <w:rsid w:val="007B3FB3"/>
    <w:rsid w:val="007B400F"/>
    <w:rsid w:val="007B462B"/>
    <w:rsid w:val="007B4977"/>
    <w:rsid w:val="007B5675"/>
    <w:rsid w:val="007B5744"/>
    <w:rsid w:val="007B601B"/>
    <w:rsid w:val="007B6089"/>
    <w:rsid w:val="007B6266"/>
    <w:rsid w:val="007B6421"/>
    <w:rsid w:val="007B6728"/>
    <w:rsid w:val="007B690F"/>
    <w:rsid w:val="007B6AED"/>
    <w:rsid w:val="007B7A24"/>
    <w:rsid w:val="007C0687"/>
    <w:rsid w:val="007C0692"/>
    <w:rsid w:val="007C1496"/>
    <w:rsid w:val="007C1E27"/>
    <w:rsid w:val="007C2374"/>
    <w:rsid w:val="007C2B93"/>
    <w:rsid w:val="007C320D"/>
    <w:rsid w:val="007C3470"/>
    <w:rsid w:val="007C3A6F"/>
    <w:rsid w:val="007C3A74"/>
    <w:rsid w:val="007C4B53"/>
    <w:rsid w:val="007C4E47"/>
    <w:rsid w:val="007C5814"/>
    <w:rsid w:val="007C5A52"/>
    <w:rsid w:val="007C5CF2"/>
    <w:rsid w:val="007C7571"/>
    <w:rsid w:val="007C77C2"/>
    <w:rsid w:val="007D11F3"/>
    <w:rsid w:val="007D167A"/>
    <w:rsid w:val="007D20B5"/>
    <w:rsid w:val="007D39B9"/>
    <w:rsid w:val="007D4380"/>
    <w:rsid w:val="007D48AF"/>
    <w:rsid w:val="007D5577"/>
    <w:rsid w:val="007D5CA0"/>
    <w:rsid w:val="007D646C"/>
    <w:rsid w:val="007D7015"/>
    <w:rsid w:val="007D7EE8"/>
    <w:rsid w:val="007E31DC"/>
    <w:rsid w:val="007E3F7C"/>
    <w:rsid w:val="007E42AF"/>
    <w:rsid w:val="007E4C32"/>
    <w:rsid w:val="007E516B"/>
    <w:rsid w:val="007E5A55"/>
    <w:rsid w:val="007E5C56"/>
    <w:rsid w:val="007E61DA"/>
    <w:rsid w:val="007E6A71"/>
    <w:rsid w:val="007E7DE2"/>
    <w:rsid w:val="007F0077"/>
    <w:rsid w:val="007F1270"/>
    <w:rsid w:val="007F1326"/>
    <w:rsid w:val="007F133E"/>
    <w:rsid w:val="007F15F1"/>
    <w:rsid w:val="007F16B8"/>
    <w:rsid w:val="007F27B9"/>
    <w:rsid w:val="007F2C17"/>
    <w:rsid w:val="007F309F"/>
    <w:rsid w:val="007F30C7"/>
    <w:rsid w:val="007F46BA"/>
    <w:rsid w:val="007F7F3A"/>
    <w:rsid w:val="008008C5"/>
    <w:rsid w:val="00800B93"/>
    <w:rsid w:val="00801D8B"/>
    <w:rsid w:val="008028F9"/>
    <w:rsid w:val="00805758"/>
    <w:rsid w:val="00805797"/>
    <w:rsid w:val="008057C9"/>
    <w:rsid w:val="008060EC"/>
    <w:rsid w:val="0080622F"/>
    <w:rsid w:val="008070D2"/>
    <w:rsid w:val="0080710D"/>
    <w:rsid w:val="00807264"/>
    <w:rsid w:val="00807595"/>
    <w:rsid w:val="00807EA7"/>
    <w:rsid w:val="008103F2"/>
    <w:rsid w:val="00810B59"/>
    <w:rsid w:val="00810FFA"/>
    <w:rsid w:val="008117AE"/>
    <w:rsid w:val="00811B16"/>
    <w:rsid w:val="00812429"/>
    <w:rsid w:val="00812910"/>
    <w:rsid w:val="00812C5B"/>
    <w:rsid w:val="00813046"/>
    <w:rsid w:val="008132EF"/>
    <w:rsid w:val="00813523"/>
    <w:rsid w:val="008148A0"/>
    <w:rsid w:val="0081527D"/>
    <w:rsid w:val="00815C3E"/>
    <w:rsid w:val="008165E3"/>
    <w:rsid w:val="00816A40"/>
    <w:rsid w:val="00816F79"/>
    <w:rsid w:val="00817202"/>
    <w:rsid w:val="00817280"/>
    <w:rsid w:val="008208C2"/>
    <w:rsid w:val="00821309"/>
    <w:rsid w:val="0082195D"/>
    <w:rsid w:val="00821C26"/>
    <w:rsid w:val="00821C6D"/>
    <w:rsid w:val="00822711"/>
    <w:rsid w:val="008227AF"/>
    <w:rsid w:val="0082330E"/>
    <w:rsid w:val="00823605"/>
    <w:rsid w:val="00823696"/>
    <w:rsid w:val="008247E7"/>
    <w:rsid w:val="008257E6"/>
    <w:rsid w:val="00825A9C"/>
    <w:rsid w:val="00825BE9"/>
    <w:rsid w:val="008268BD"/>
    <w:rsid w:val="008270E8"/>
    <w:rsid w:val="00827A17"/>
    <w:rsid w:val="00827F7B"/>
    <w:rsid w:val="008301AA"/>
    <w:rsid w:val="00831148"/>
    <w:rsid w:val="0083170D"/>
    <w:rsid w:val="00831BE7"/>
    <w:rsid w:val="00832320"/>
    <w:rsid w:val="00832455"/>
    <w:rsid w:val="0083252A"/>
    <w:rsid w:val="0083280F"/>
    <w:rsid w:val="008330BF"/>
    <w:rsid w:val="00833765"/>
    <w:rsid w:val="00833E67"/>
    <w:rsid w:val="00834D76"/>
    <w:rsid w:val="00834F73"/>
    <w:rsid w:val="008356E9"/>
    <w:rsid w:val="00836564"/>
    <w:rsid w:val="008368C4"/>
    <w:rsid w:val="00836A25"/>
    <w:rsid w:val="00836CEE"/>
    <w:rsid w:val="00836F45"/>
    <w:rsid w:val="008372BF"/>
    <w:rsid w:val="00837785"/>
    <w:rsid w:val="00837C1B"/>
    <w:rsid w:val="00837F56"/>
    <w:rsid w:val="008408E3"/>
    <w:rsid w:val="008416E5"/>
    <w:rsid w:val="008421A6"/>
    <w:rsid w:val="00842247"/>
    <w:rsid w:val="00842A64"/>
    <w:rsid w:val="008430D2"/>
    <w:rsid w:val="00843674"/>
    <w:rsid w:val="008443DD"/>
    <w:rsid w:val="008448F0"/>
    <w:rsid w:val="00844ABA"/>
    <w:rsid w:val="00844CE8"/>
    <w:rsid w:val="00845250"/>
    <w:rsid w:val="00845586"/>
    <w:rsid w:val="00846419"/>
    <w:rsid w:val="00846F57"/>
    <w:rsid w:val="0084758D"/>
    <w:rsid w:val="00847B59"/>
    <w:rsid w:val="0085005B"/>
    <w:rsid w:val="008506AB"/>
    <w:rsid w:val="008510D9"/>
    <w:rsid w:val="00851851"/>
    <w:rsid w:val="00851DCD"/>
    <w:rsid w:val="0085248D"/>
    <w:rsid w:val="00852675"/>
    <w:rsid w:val="00852C5F"/>
    <w:rsid w:val="008537EC"/>
    <w:rsid w:val="00853912"/>
    <w:rsid w:val="0085397A"/>
    <w:rsid w:val="00853AA7"/>
    <w:rsid w:val="00855579"/>
    <w:rsid w:val="00856D38"/>
    <w:rsid w:val="008572B2"/>
    <w:rsid w:val="008572B9"/>
    <w:rsid w:val="008607E5"/>
    <w:rsid w:val="00861021"/>
    <w:rsid w:val="00861645"/>
    <w:rsid w:val="008623A2"/>
    <w:rsid w:val="00862F6E"/>
    <w:rsid w:val="00863301"/>
    <w:rsid w:val="0086347F"/>
    <w:rsid w:val="008642EA"/>
    <w:rsid w:val="00864BC1"/>
    <w:rsid w:val="008652D9"/>
    <w:rsid w:val="00865314"/>
    <w:rsid w:val="0086560C"/>
    <w:rsid w:val="00865E1B"/>
    <w:rsid w:val="0086674D"/>
    <w:rsid w:val="008670B3"/>
    <w:rsid w:val="00867122"/>
    <w:rsid w:val="00867330"/>
    <w:rsid w:val="00867862"/>
    <w:rsid w:val="00870150"/>
    <w:rsid w:val="008704A6"/>
    <w:rsid w:val="00870511"/>
    <w:rsid w:val="00870B25"/>
    <w:rsid w:val="00870CBD"/>
    <w:rsid w:val="0087327A"/>
    <w:rsid w:val="008737AF"/>
    <w:rsid w:val="00874A93"/>
    <w:rsid w:val="00875057"/>
    <w:rsid w:val="00875275"/>
    <w:rsid w:val="008754BC"/>
    <w:rsid w:val="0087579B"/>
    <w:rsid w:val="0087582B"/>
    <w:rsid w:val="00875B62"/>
    <w:rsid w:val="00877145"/>
    <w:rsid w:val="00880AB5"/>
    <w:rsid w:val="00880B26"/>
    <w:rsid w:val="00880E95"/>
    <w:rsid w:val="008811AF"/>
    <w:rsid w:val="0088162F"/>
    <w:rsid w:val="00881E9A"/>
    <w:rsid w:val="0088231F"/>
    <w:rsid w:val="0088264C"/>
    <w:rsid w:val="00883849"/>
    <w:rsid w:val="008841BC"/>
    <w:rsid w:val="008841C4"/>
    <w:rsid w:val="00884501"/>
    <w:rsid w:val="008852C5"/>
    <w:rsid w:val="00885635"/>
    <w:rsid w:val="00885B23"/>
    <w:rsid w:val="008870B4"/>
    <w:rsid w:val="008876DA"/>
    <w:rsid w:val="008902C4"/>
    <w:rsid w:val="0089046E"/>
    <w:rsid w:val="00890602"/>
    <w:rsid w:val="00890A42"/>
    <w:rsid w:val="00890DFA"/>
    <w:rsid w:val="00890FB9"/>
    <w:rsid w:val="00891AF8"/>
    <w:rsid w:val="00891B1A"/>
    <w:rsid w:val="0089271B"/>
    <w:rsid w:val="00892FC9"/>
    <w:rsid w:val="008939AD"/>
    <w:rsid w:val="0089427D"/>
    <w:rsid w:val="00894589"/>
    <w:rsid w:val="00894FB6"/>
    <w:rsid w:val="0089564B"/>
    <w:rsid w:val="008962BF"/>
    <w:rsid w:val="00896425"/>
    <w:rsid w:val="008A117A"/>
    <w:rsid w:val="008A1451"/>
    <w:rsid w:val="008A14D5"/>
    <w:rsid w:val="008A243B"/>
    <w:rsid w:val="008A2499"/>
    <w:rsid w:val="008A345A"/>
    <w:rsid w:val="008A48BC"/>
    <w:rsid w:val="008A4E2E"/>
    <w:rsid w:val="008A565E"/>
    <w:rsid w:val="008A57E8"/>
    <w:rsid w:val="008A5F3B"/>
    <w:rsid w:val="008A61B6"/>
    <w:rsid w:val="008A6EE0"/>
    <w:rsid w:val="008A715B"/>
    <w:rsid w:val="008A7E86"/>
    <w:rsid w:val="008A7E8A"/>
    <w:rsid w:val="008B0B9C"/>
    <w:rsid w:val="008B18F8"/>
    <w:rsid w:val="008B1A71"/>
    <w:rsid w:val="008B3E82"/>
    <w:rsid w:val="008B44F4"/>
    <w:rsid w:val="008B4C7F"/>
    <w:rsid w:val="008B5068"/>
    <w:rsid w:val="008B645D"/>
    <w:rsid w:val="008B67C0"/>
    <w:rsid w:val="008B793C"/>
    <w:rsid w:val="008B7BFC"/>
    <w:rsid w:val="008C0758"/>
    <w:rsid w:val="008C083A"/>
    <w:rsid w:val="008C1207"/>
    <w:rsid w:val="008C184C"/>
    <w:rsid w:val="008C1B5E"/>
    <w:rsid w:val="008C2313"/>
    <w:rsid w:val="008C2481"/>
    <w:rsid w:val="008C27E0"/>
    <w:rsid w:val="008C282D"/>
    <w:rsid w:val="008C2BCA"/>
    <w:rsid w:val="008C2DD7"/>
    <w:rsid w:val="008C3647"/>
    <w:rsid w:val="008C4756"/>
    <w:rsid w:val="008C4F9D"/>
    <w:rsid w:val="008C5104"/>
    <w:rsid w:val="008C52E0"/>
    <w:rsid w:val="008C5CBB"/>
    <w:rsid w:val="008C5EE5"/>
    <w:rsid w:val="008C6139"/>
    <w:rsid w:val="008C7654"/>
    <w:rsid w:val="008D063B"/>
    <w:rsid w:val="008D07EB"/>
    <w:rsid w:val="008D18EE"/>
    <w:rsid w:val="008D1970"/>
    <w:rsid w:val="008D1F0C"/>
    <w:rsid w:val="008D246A"/>
    <w:rsid w:val="008D395E"/>
    <w:rsid w:val="008D491E"/>
    <w:rsid w:val="008D551B"/>
    <w:rsid w:val="008D64E4"/>
    <w:rsid w:val="008D661B"/>
    <w:rsid w:val="008D6840"/>
    <w:rsid w:val="008D795B"/>
    <w:rsid w:val="008D7E79"/>
    <w:rsid w:val="008E00C4"/>
    <w:rsid w:val="008E099F"/>
    <w:rsid w:val="008E0C8B"/>
    <w:rsid w:val="008E1C76"/>
    <w:rsid w:val="008E1D1C"/>
    <w:rsid w:val="008E239B"/>
    <w:rsid w:val="008E2972"/>
    <w:rsid w:val="008E29AA"/>
    <w:rsid w:val="008E32EE"/>
    <w:rsid w:val="008E3340"/>
    <w:rsid w:val="008E3685"/>
    <w:rsid w:val="008E4286"/>
    <w:rsid w:val="008E4463"/>
    <w:rsid w:val="008E5A3D"/>
    <w:rsid w:val="008E5C4F"/>
    <w:rsid w:val="008E69EE"/>
    <w:rsid w:val="008E6A77"/>
    <w:rsid w:val="008E6B89"/>
    <w:rsid w:val="008F0212"/>
    <w:rsid w:val="008F0285"/>
    <w:rsid w:val="008F0993"/>
    <w:rsid w:val="008F164B"/>
    <w:rsid w:val="008F170F"/>
    <w:rsid w:val="008F17D5"/>
    <w:rsid w:val="008F185D"/>
    <w:rsid w:val="008F1A16"/>
    <w:rsid w:val="008F2084"/>
    <w:rsid w:val="008F215C"/>
    <w:rsid w:val="008F24B9"/>
    <w:rsid w:val="008F3233"/>
    <w:rsid w:val="008F4E03"/>
    <w:rsid w:val="008F514A"/>
    <w:rsid w:val="008F60C6"/>
    <w:rsid w:val="008F6709"/>
    <w:rsid w:val="008F6E07"/>
    <w:rsid w:val="008F6EB6"/>
    <w:rsid w:val="008F7888"/>
    <w:rsid w:val="009004C5"/>
    <w:rsid w:val="009010F1"/>
    <w:rsid w:val="009013F8"/>
    <w:rsid w:val="0090178A"/>
    <w:rsid w:val="009026A3"/>
    <w:rsid w:val="00902ABF"/>
    <w:rsid w:val="00902B24"/>
    <w:rsid w:val="00902C86"/>
    <w:rsid w:val="00903104"/>
    <w:rsid w:val="0090354F"/>
    <w:rsid w:val="00903932"/>
    <w:rsid w:val="00903A96"/>
    <w:rsid w:val="00904CF0"/>
    <w:rsid w:val="00904FF3"/>
    <w:rsid w:val="00905423"/>
    <w:rsid w:val="00907869"/>
    <w:rsid w:val="00907955"/>
    <w:rsid w:val="00907BEF"/>
    <w:rsid w:val="00907DAD"/>
    <w:rsid w:val="00911267"/>
    <w:rsid w:val="009114C2"/>
    <w:rsid w:val="0091260F"/>
    <w:rsid w:val="00912F96"/>
    <w:rsid w:val="00912FC6"/>
    <w:rsid w:val="00912FDB"/>
    <w:rsid w:val="00913051"/>
    <w:rsid w:val="009145C0"/>
    <w:rsid w:val="009145D8"/>
    <w:rsid w:val="00914744"/>
    <w:rsid w:val="00914844"/>
    <w:rsid w:val="0091484D"/>
    <w:rsid w:val="009154BE"/>
    <w:rsid w:val="009157C1"/>
    <w:rsid w:val="00915A31"/>
    <w:rsid w:val="00916FEC"/>
    <w:rsid w:val="00920F8A"/>
    <w:rsid w:val="009220C3"/>
    <w:rsid w:val="009221CB"/>
    <w:rsid w:val="00923896"/>
    <w:rsid w:val="00924085"/>
    <w:rsid w:val="009241E4"/>
    <w:rsid w:val="00924237"/>
    <w:rsid w:val="0092434B"/>
    <w:rsid w:val="00924A2A"/>
    <w:rsid w:val="009258DE"/>
    <w:rsid w:val="00926654"/>
    <w:rsid w:val="00926686"/>
    <w:rsid w:val="00926E6E"/>
    <w:rsid w:val="00927B10"/>
    <w:rsid w:val="00930619"/>
    <w:rsid w:val="00931323"/>
    <w:rsid w:val="0093139A"/>
    <w:rsid w:val="0093196A"/>
    <w:rsid w:val="00931E2E"/>
    <w:rsid w:val="00933FD5"/>
    <w:rsid w:val="00934355"/>
    <w:rsid w:val="00934FC3"/>
    <w:rsid w:val="00935BA5"/>
    <w:rsid w:val="00936276"/>
    <w:rsid w:val="009367DF"/>
    <w:rsid w:val="00936BA1"/>
    <w:rsid w:val="00937067"/>
    <w:rsid w:val="0093755C"/>
    <w:rsid w:val="0093762C"/>
    <w:rsid w:val="00937681"/>
    <w:rsid w:val="00937B3D"/>
    <w:rsid w:val="009405C4"/>
    <w:rsid w:val="00940D26"/>
    <w:rsid w:val="00941A0D"/>
    <w:rsid w:val="00941BE1"/>
    <w:rsid w:val="00941F56"/>
    <w:rsid w:val="00943C37"/>
    <w:rsid w:val="00944674"/>
    <w:rsid w:val="009459FF"/>
    <w:rsid w:val="00946669"/>
    <w:rsid w:val="00946A03"/>
    <w:rsid w:val="00946BE7"/>
    <w:rsid w:val="00951252"/>
    <w:rsid w:val="0095254B"/>
    <w:rsid w:val="00952969"/>
    <w:rsid w:val="00953F09"/>
    <w:rsid w:val="00953FEE"/>
    <w:rsid w:val="009540F5"/>
    <w:rsid w:val="00954567"/>
    <w:rsid w:val="0095456F"/>
    <w:rsid w:val="0095496C"/>
    <w:rsid w:val="00955748"/>
    <w:rsid w:val="009559A7"/>
    <w:rsid w:val="00955E9E"/>
    <w:rsid w:val="00955EE1"/>
    <w:rsid w:val="00956AEC"/>
    <w:rsid w:val="009571DD"/>
    <w:rsid w:val="00957367"/>
    <w:rsid w:val="0096058E"/>
    <w:rsid w:val="00960AA9"/>
    <w:rsid w:val="00960AEE"/>
    <w:rsid w:val="00961415"/>
    <w:rsid w:val="00962412"/>
    <w:rsid w:val="00962954"/>
    <w:rsid w:val="00963A0E"/>
    <w:rsid w:val="00963D9D"/>
    <w:rsid w:val="0096415F"/>
    <w:rsid w:val="0096576F"/>
    <w:rsid w:val="009657DB"/>
    <w:rsid w:val="00965910"/>
    <w:rsid w:val="00966E3A"/>
    <w:rsid w:val="00967317"/>
    <w:rsid w:val="0097059B"/>
    <w:rsid w:val="00971041"/>
    <w:rsid w:val="00971B66"/>
    <w:rsid w:val="009720A8"/>
    <w:rsid w:val="00972886"/>
    <w:rsid w:val="00972DD2"/>
    <w:rsid w:val="00972F87"/>
    <w:rsid w:val="0097329F"/>
    <w:rsid w:val="00973D8F"/>
    <w:rsid w:val="00974AB7"/>
    <w:rsid w:val="009759F6"/>
    <w:rsid w:val="00975B08"/>
    <w:rsid w:val="00975CC6"/>
    <w:rsid w:val="00976789"/>
    <w:rsid w:val="009800F3"/>
    <w:rsid w:val="009807E9"/>
    <w:rsid w:val="0098157B"/>
    <w:rsid w:val="009821D1"/>
    <w:rsid w:val="009823F2"/>
    <w:rsid w:val="009827B4"/>
    <w:rsid w:val="00983644"/>
    <w:rsid w:val="00983844"/>
    <w:rsid w:val="00985660"/>
    <w:rsid w:val="0098695B"/>
    <w:rsid w:val="009874F7"/>
    <w:rsid w:val="009879B9"/>
    <w:rsid w:val="00987B70"/>
    <w:rsid w:val="00987BC1"/>
    <w:rsid w:val="00987C68"/>
    <w:rsid w:val="00987D5C"/>
    <w:rsid w:val="00991370"/>
    <w:rsid w:val="009916FD"/>
    <w:rsid w:val="00991804"/>
    <w:rsid w:val="0099184B"/>
    <w:rsid w:val="00992E6C"/>
    <w:rsid w:val="00993521"/>
    <w:rsid w:val="00995357"/>
    <w:rsid w:val="00995C02"/>
    <w:rsid w:val="00997972"/>
    <w:rsid w:val="00997A5C"/>
    <w:rsid w:val="009A0896"/>
    <w:rsid w:val="009A154B"/>
    <w:rsid w:val="009A2358"/>
    <w:rsid w:val="009A24CA"/>
    <w:rsid w:val="009A2640"/>
    <w:rsid w:val="009A2A8C"/>
    <w:rsid w:val="009A2FEF"/>
    <w:rsid w:val="009A31F6"/>
    <w:rsid w:val="009A34BC"/>
    <w:rsid w:val="009A35E8"/>
    <w:rsid w:val="009A372B"/>
    <w:rsid w:val="009A37D2"/>
    <w:rsid w:val="009A4492"/>
    <w:rsid w:val="009A480B"/>
    <w:rsid w:val="009A4CE1"/>
    <w:rsid w:val="009A4E7F"/>
    <w:rsid w:val="009A511A"/>
    <w:rsid w:val="009A51C5"/>
    <w:rsid w:val="009A5BF6"/>
    <w:rsid w:val="009A65D6"/>
    <w:rsid w:val="009A71EC"/>
    <w:rsid w:val="009A72B6"/>
    <w:rsid w:val="009A7A63"/>
    <w:rsid w:val="009A7BC2"/>
    <w:rsid w:val="009B0ADB"/>
    <w:rsid w:val="009B0FFF"/>
    <w:rsid w:val="009B105C"/>
    <w:rsid w:val="009B12CF"/>
    <w:rsid w:val="009B1542"/>
    <w:rsid w:val="009B1AC2"/>
    <w:rsid w:val="009B1C55"/>
    <w:rsid w:val="009B2CA2"/>
    <w:rsid w:val="009B39B0"/>
    <w:rsid w:val="009B3CA9"/>
    <w:rsid w:val="009B3E02"/>
    <w:rsid w:val="009B40E3"/>
    <w:rsid w:val="009B52C0"/>
    <w:rsid w:val="009B6ED7"/>
    <w:rsid w:val="009B7228"/>
    <w:rsid w:val="009B7344"/>
    <w:rsid w:val="009B7AE5"/>
    <w:rsid w:val="009B7DEF"/>
    <w:rsid w:val="009C0905"/>
    <w:rsid w:val="009C178A"/>
    <w:rsid w:val="009C2388"/>
    <w:rsid w:val="009C35E9"/>
    <w:rsid w:val="009C389D"/>
    <w:rsid w:val="009C489E"/>
    <w:rsid w:val="009C65E9"/>
    <w:rsid w:val="009C6DF5"/>
    <w:rsid w:val="009C7C0C"/>
    <w:rsid w:val="009C7CD1"/>
    <w:rsid w:val="009D076F"/>
    <w:rsid w:val="009D0945"/>
    <w:rsid w:val="009D0F46"/>
    <w:rsid w:val="009D1248"/>
    <w:rsid w:val="009D2504"/>
    <w:rsid w:val="009D27EA"/>
    <w:rsid w:val="009D29D5"/>
    <w:rsid w:val="009D2ADC"/>
    <w:rsid w:val="009D2B5D"/>
    <w:rsid w:val="009D2C98"/>
    <w:rsid w:val="009D3143"/>
    <w:rsid w:val="009D333F"/>
    <w:rsid w:val="009D3453"/>
    <w:rsid w:val="009D5066"/>
    <w:rsid w:val="009D5C7B"/>
    <w:rsid w:val="009D5E07"/>
    <w:rsid w:val="009D678C"/>
    <w:rsid w:val="009D6A2A"/>
    <w:rsid w:val="009D6AA6"/>
    <w:rsid w:val="009D7211"/>
    <w:rsid w:val="009D7E74"/>
    <w:rsid w:val="009D7E94"/>
    <w:rsid w:val="009E03A9"/>
    <w:rsid w:val="009E15F0"/>
    <w:rsid w:val="009E1A6F"/>
    <w:rsid w:val="009E1DC4"/>
    <w:rsid w:val="009E2EB1"/>
    <w:rsid w:val="009E3727"/>
    <w:rsid w:val="009E498D"/>
    <w:rsid w:val="009E4A74"/>
    <w:rsid w:val="009E4BF9"/>
    <w:rsid w:val="009E56FE"/>
    <w:rsid w:val="009E5A29"/>
    <w:rsid w:val="009E5D9F"/>
    <w:rsid w:val="009E6761"/>
    <w:rsid w:val="009E6ED4"/>
    <w:rsid w:val="009E76CE"/>
    <w:rsid w:val="009E7D30"/>
    <w:rsid w:val="009F09F1"/>
    <w:rsid w:val="009F12B3"/>
    <w:rsid w:val="009F167B"/>
    <w:rsid w:val="009F179F"/>
    <w:rsid w:val="009F2337"/>
    <w:rsid w:val="009F2454"/>
    <w:rsid w:val="009F2470"/>
    <w:rsid w:val="009F2B88"/>
    <w:rsid w:val="009F350F"/>
    <w:rsid w:val="009F38BA"/>
    <w:rsid w:val="009F3F83"/>
    <w:rsid w:val="009F4B7D"/>
    <w:rsid w:val="009F4E95"/>
    <w:rsid w:val="009F4F90"/>
    <w:rsid w:val="009F55D7"/>
    <w:rsid w:val="009F5879"/>
    <w:rsid w:val="009F594F"/>
    <w:rsid w:val="009F5A49"/>
    <w:rsid w:val="009F5EFE"/>
    <w:rsid w:val="009F5F8A"/>
    <w:rsid w:val="00A0001F"/>
    <w:rsid w:val="00A001A9"/>
    <w:rsid w:val="00A01017"/>
    <w:rsid w:val="00A01409"/>
    <w:rsid w:val="00A01714"/>
    <w:rsid w:val="00A01CF6"/>
    <w:rsid w:val="00A02AF8"/>
    <w:rsid w:val="00A03C35"/>
    <w:rsid w:val="00A04460"/>
    <w:rsid w:val="00A051FC"/>
    <w:rsid w:val="00A06449"/>
    <w:rsid w:val="00A06D01"/>
    <w:rsid w:val="00A06D72"/>
    <w:rsid w:val="00A06D8F"/>
    <w:rsid w:val="00A0728B"/>
    <w:rsid w:val="00A07627"/>
    <w:rsid w:val="00A10DE8"/>
    <w:rsid w:val="00A11113"/>
    <w:rsid w:val="00A111E5"/>
    <w:rsid w:val="00A11E32"/>
    <w:rsid w:val="00A1273B"/>
    <w:rsid w:val="00A1348D"/>
    <w:rsid w:val="00A13D75"/>
    <w:rsid w:val="00A1400A"/>
    <w:rsid w:val="00A14016"/>
    <w:rsid w:val="00A14916"/>
    <w:rsid w:val="00A15481"/>
    <w:rsid w:val="00A1551F"/>
    <w:rsid w:val="00A15552"/>
    <w:rsid w:val="00A15A86"/>
    <w:rsid w:val="00A16058"/>
    <w:rsid w:val="00A16704"/>
    <w:rsid w:val="00A168A1"/>
    <w:rsid w:val="00A2033A"/>
    <w:rsid w:val="00A20F45"/>
    <w:rsid w:val="00A212A2"/>
    <w:rsid w:val="00A21312"/>
    <w:rsid w:val="00A2146F"/>
    <w:rsid w:val="00A2189A"/>
    <w:rsid w:val="00A21933"/>
    <w:rsid w:val="00A22309"/>
    <w:rsid w:val="00A23701"/>
    <w:rsid w:val="00A2490B"/>
    <w:rsid w:val="00A24CF4"/>
    <w:rsid w:val="00A24D30"/>
    <w:rsid w:val="00A254DA"/>
    <w:rsid w:val="00A257F7"/>
    <w:rsid w:val="00A25B50"/>
    <w:rsid w:val="00A26B57"/>
    <w:rsid w:val="00A26E20"/>
    <w:rsid w:val="00A272D7"/>
    <w:rsid w:val="00A275DA"/>
    <w:rsid w:val="00A27A5C"/>
    <w:rsid w:val="00A30E99"/>
    <w:rsid w:val="00A31AE7"/>
    <w:rsid w:val="00A328F7"/>
    <w:rsid w:val="00A32CCC"/>
    <w:rsid w:val="00A35016"/>
    <w:rsid w:val="00A353E4"/>
    <w:rsid w:val="00A360A0"/>
    <w:rsid w:val="00A374F7"/>
    <w:rsid w:val="00A40DA6"/>
    <w:rsid w:val="00A41758"/>
    <w:rsid w:val="00A4224E"/>
    <w:rsid w:val="00A42CE3"/>
    <w:rsid w:val="00A430EA"/>
    <w:rsid w:val="00A43E43"/>
    <w:rsid w:val="00A442BF"/>
    <w:rsid w:val="00A44C8A"/>
    <w:rsid w:val="00A4532C"/>
    <w:rsid w:val="00A45FB4"/>
    <w:rsid w:val="00A46251"/>
    <w:rsid w:val="00A467AB"/>
    <w:rsid w:val="00A475DA"/>
    <w:rsid w:val="00A529A9"/>
    <w:rsid w:val="00A52B0C"/>
    <w:rsid w:val="00A53B83"/>
    <w:rsid w:val="00A54760"/>
    <w:rsid w:val="00A55034"/>
    <w:rsid w:val="00A56639"/>
    <w:rsid w:val="00A56CB7"/>
    <w:rsid w:val="00A57188"/>
    <w:rsid w:val="00A57311"/>
    <w:rsid w:val="00A602DE"/>
    <w:rsid w:val="00A60753"/>
    <w:rsid w:val="00A609C9"/>
    <w:rsid w:val="00A60A3F"/>
    <w:rsid w:val="00A61B78"/>
    <w:rsid w:val="00A61DB3"/>
    <w:rsid w:val="00A62538"/>
    <w:rsid w:val="00A6356A"/>
    <w:rsid w:val="00A63D17"/>
    <w:rsid w:val="00A64696"/>
    <w:rsid w:val="00A647EE"/>
    <w:rsid w:val="00A659FA"/>
    <w:rsid w:val="00A65ABC"/>
    <w:rsid w:val="00A66352"/>
    <w:rsid w:val="00A66492"/>
    <w:rsid w:val="00A66A2D"/>
    <w:rsid w:val="00A66A44"/>
    <w:rsid w:val="00A6761A"/>
    <w:rsid w:val="00A6782A"/>
    <w:rsid w:val="00A67BBE"/>
    <w:rsid w:val="00A67E57"/>
    <w:rsid w:val="00A70320"/>
    <w:rsid w:val="00A7046F"/>
    <w:rsid w:val="00A7083F"/>
    <w:rsid w:val="00A70A7A"/>
    <w:rsid w:val="00A70C58"/>
    <w:rsid w:val="00A71326"/>
    <w:rsid w:val="00A719EC"/>
    <w:rsid w:val="00A71E87"/>
    <w:rsid w:val="00A72C82"/>
    <w:rsid w:val="00A737A8"/>
    <w:rsid w:val="00A73D34"/>
    <w:rsid w:val="00A74957"/>
    <w:rsid w:val="00A7673E"/>
    <w:rsid w:val="00A77D2E"/>
    <w:rsid w:val="00A77EEF"/>
    <w:rsid w:val="00A77FF0"/>
    <w:rsid w:val="00A8012F"/>
    <w:rsid w:val="00A8057B"/>
    <w:rsid w:val="00A813B4"/>
    <w:rsid w:val="00A8209B"/>
    <w:rsid w:val="00A834E8"/>
    <w:rsid w:val="00A8484B"/>
    <w:rsid w:val="00A84BCB"/>
    <w:rsid w:val="00A84FF3"/>
    <w:rsid w:val="00A858CD"/>
    <w:rsid w:val="00A8591A"/>
    <w:rsid w:val="00A86D06"/>
    <w:rsid w:val="00A874DC"/>
    <w:rsid w:val="00A87D00"/>
    <w:rsid w:val="00A87F96"/>
    <w:rsid w:val="00A913FD"/>
    <w:rsid w:val="00A91783"/>
    <w:rsid w:val="00A9193C"/>
    <w:rsid w:val="00A92037"/>
    <w:rsid w:val="00A9299C"/>
    <w:rsid w:val="00A93333"/>
    <w:rsid w:val="00A93787"/>
    <w:rsid w:val="00A941C6"/>
    <w:rsid w:val="00A941FC"/>
    <w:rsid w:val="00A94A4A"/>
    <w:rsid w:val="00A94E70"/>
    <w:rsid w:val="00A95232"/>
    <w:rsid w:val="00A95412"/>
    <w:rsid w:val="00A95EC7"/>
    <w:rsid w:val="00A9614D"/>
    <w:rsid w:val="00A968AE"/>
    <w:rsid w:val="00A97607"/>
    <w:rsid w:val="00AA0802"/>
    <w:rsid w:val="00AA1419"/>
    <w:rsid w:val="00AA1FE1"/>
    <w:rsid w:val="00AA229A"/>
    <w:rsid w:val="00AA27D5"/>
    <w:rsid w:val="00AA31EC"/>
    <w:rsid w:val="00AA3BA7"/>
    <w:rsid w:val="00AA3F9C"/>
    <w:rsid w:val="00AA45E7"/>
    <w:rsid w:val="00AA4F17"/>
    <w:rsid w:val="00AA57ED"/>
    <w:rsid w:val="00AA5925"/>
    <w:rsid w:val="00AA5CAB"/>
    <w:rsid w:val="00AA6BA0"/>
    <w:rsid w:val="00AA6DE0"/>
    <w:rsid w:val="00AA7C0D"/>
    <w:rsid w:val="00AB0217"/>
    <w:rsid w:val="00AB03AA"/>
    <w:rsid w:val="00AB0E6D"/>
    <w:rsid w:val="00AB110D"/>
    <w:rsid w:val="00AB1EBA"/>
    <w:rsid w:val="00AB21DD"/>
    <w:rsid w:val="00AB332C"/>
    <w:rsid w:val="00AB33FA"/>
    <w:rsid w:val="00AB46EB"/>
    <w:rsid w:val="00AB519C"/>
    <w:rsid w:val="00AB6326"/>
    <w:rsid w:val="00AB63FB"/>
    <w:rsid w:val="00AB7229"/>
    <w:rsid w:val="00AC1007"/>
    <w:rsid w:val="00AC1944"/>
    <w:rsid w:val="00AC2357"/>
    <w:rsid w:val="00AC2505"/>
    <w:rsid w:val="00AC2867"/>
    <w:rsid w:val="00AC2BD7"/>
    <w:rsid w:val="00AC3CBC"/>
    <w:rsid w:val="00AC43E8"/>
    <w:rsid w:val="00AC4EC8"/>
    <w:rsid w:val="00AC620C"/>
    <w:rsid w:val="00AC6323"/>
    <w:rsid w:val="00AC65C6"/>
    <w:rsid w:val="00AC69C8"/>
    <w:rsid w:val="00AC73B0"/>
    <w:rsid w:val="00AC79AE"/>
    <w:rsid w:val="00AC7C15"/>
    <w:rsid w:val="00AD031D"/>
    <w:rsid w:val="00AD0F06"/>
    <w:rsid w:val="00AD111D"/>
    <w:rsid w:val="00AD14EE"/>
    <w:rsid w:val="00AD16D4"/>
    <w:rsid w:val="00AD2879"/>
    <w:rsid w:val="00AD2DE5"/>
    <w:rsid w:val="00AD3653"/>
    <w:rsid w:val="00AD38E5"/>
    <w:rsid w:val="00AD41C7"/>
    <w:rsid w:val="00AD5015"/>
    <w:rsid w:val="00AD58D1"/>
    <w:rsid w:val="00AD5BBC"/>
    <w:rsid w:val="00AD5C45"/>
    <w:rsid w:val="00AD5DF6"/>
    <w:rsid w:val="00AD5E7A"/>
    <w:rsid w:val="00AD60AE"/>
    <w:rsid w:val="00AD6E2C"/>
    <w:rsid w:val="00AD70DC"/>
    <w:rsid w:val="00AD785B"/>
    <w:rsid w:val="00AD7B58"/>
    <w:rsid w:val="00AE032F"/>
    <w:rsid w:val="00AE0ECB"/>
    <w:rsid w:val="00AE2138"/>
    <w:rsid w:val="00AE249C"/>
    <w:rsid w:val="00AE2906"/>
    <w:rsid w:val="00AE4247"/>
    <w:rsid w:val="00AE49E7"/>
    <w:rsid w:val="00AE5126"/>
    <w:rsid w:val="00AE51DA"/>
    <w:rsid w:val="00AE6338"/>
    <w:rsid w:val="00AE72EF"/>
    <w:rsid w:val="00AF033A"/>
    <w:rsid w:val="00AF1486"/>
    <w:rsid w:val="00AF21C6"/>
    <w:rsid w:val="00AF3276"/>
    <w:rsid w:val="00AF445D"/>
    <w:rsid w:val="00AF4A25"/>
    <w:rsid w:val="00AF4DB0"/>
    <w:rsid w:val="00AF519F"/>
    <w:rsid w:val="00AF55D3"/>
    <w:rsid w:val="00AF56B3"/>
    <w:rsid w:val="00AF5AED"/>
    <w:rsid w:val="00AF6050"/>
    <w:rsid w:val="00AF6570"/>
    <w:rsid w:val="00AF6C30"/>
    <w:rsid w:val="00AF6F7D"/>
    <w:rsid w:val="00B007C0"/>
    <w:rsid w:val="00B01299"/>
    <w:rsid w:val="00B02065"/>
    <w:rsid w:val="00B026EE"/>
    <w:rsid w:val="00B0289E"/>
    <w:rsid w:val="00B0301C"/>
    <w:rsid w:val="00B04326"/>
    <w:rsid w:val="00B04E77"/>
    <w:rsid w:val="00B05740"/>
    <w:rsid w:val="00B05C00"/>
    <w:rsid w:val="00B06BD9"/>
    <w:rsid w:val="00B071FC"/>
    <w:rsid w:val="00B07746"/>
    <w:rsid w:val="00B07A5E"/>
    <w:rsid w:val="00B07BCD"/>
    <w:rsid w:val="00B101D9"/>
    <w:rsid w:val="00B10AE7"/>
    <w:rsid w:val="00B10BE1"/>
    <w:rsid w:val="00B112DD"/>
    <w:rsid w:val="00B11A63"/>
    <w:rsid w:val="00B13EE7"/>
    <w:rsid w:val="00B144A5"/>
    <w:rsid w:val="00B147B8"/>
    <w:rsid w:val="00B149A5"/>
    <w:rsid w:val="00B14A30"/>
    <w:rsid w:val="00B14BBA"/>
    <w:rsid w:val="00B14BF8"/>
    <w:rsid w:val="00B14DEA"/>
    <w:rsid w:val="00B156B7"/>
    <w:rsid w:val="00B1655E"/>
    <w:rsid w:val="00B2048E"/>
    <w:rsid w:val="00B204B1"/>
    <w:rsid w:val="00B2051B"/>
    <w:rsid w:val="00B20765"/>
    <w:rsid w:val="00B20BC7"/>
    <w:rsid w:val="00B20E5C"/>
    <w:rsid w:val="00B21182"/>
    <w:rsid w:val="00B21F6B"/>
    <w:rsid w:val="00B22C7D"/>
    <w:rsid w:val="00B25114"/>
    <w:rsid w:val="00B25CE9"/>
    <w:rsid w:val="00B261CF"/>
    <w:rsid w:val="00B26F67"/>
    <w:rsid w:val="00B2760F"/>
    <w:rsid w:val="00B27E4B"/>
    <w:rsid w:val="00B27F24"/>
    <w:rsid w:val="00B307A2"/>
    <w:rsid w:val="00B31971"/>
    <w:rsid w:val="00B31F62"/>
    <w:rsid w:val="00B327D8"/>
    <w:rsid w:val="00B32DBB"/>
    <w:rsid w:val="00B33CD6"/>
    <w:rsid w:val="00B34B0E"/>
    <w:rsid w:val="00B362DF"/>
    <w:rsid w:val="00B36A06"/>
    <w:rsid w:val="00B36B09"/>
    <w:rsid w:val="00B40E57"/>
    <w:rsid w:val="00B41C47"/>
    <w:rsid w:val="00B41DF8"/>
    <w:rsid w:val="00B41E17"/>
    <w:rsid w:val="00B42C02"/>
    <w:rsid w:val="00B42E30"/>
    <w:rsid w:val="00B42E53"/>
    <w:rsid w:val="00B430F2"/>
    <w:rsid w:val="00B4345D"/>
    <w:rsid w:val="00B44481"/>
    <w:rsid w:val="00B44BDC"/>
    <w:rsid w:val="00B45338"/>
    <w:rsid w:val="00B4550C"/>
    <w:rsid w:val="00B4574F"/>
    <w:rsid w:val="00B464DF"/>
    <w:rsid w:val="00B46763"/>
    <w:rsid w:val="00B47F2E"/>
    <w:rsid w:val="00B50325"/>
    <w:rsid w:val="00B512FD"/>
    <w:rsid w:val="00B513E6"/>
    <w:rsid w:val="00B51621"/>
    <w:rsid w:val="00B5294F"/>
    <w:rsid w:val="00B52BA2"/>
    <w:rsid w:val="00B5336D"/>
    <w:rsid w:val="00B54339"/>
    <w:rsid w:val="00B546DF"/>
    <w:rsid w:val="00B548C2"/>
    <w:rsid w:val="00B55369"/>
    <w:rsid w:val="00B55F24"/>
    <w:rsid w:val="00B5613D"/>
    <w:rsid w:val="00B56583"/>
    <w:rsid w:val="00B57141"/>
    <w:rsid w:val="00B57B70"/>
    <w:rsid w:val="00B57BE2"/>
    <w:rsid w:val="00B60500"/>
    <w:rsid w:val="00B613F5"/>
    <w:rsid w:val="00B61A7C"/>
    <w:rsid w:val="00B62477"/>
    <w:rsid w:val="00B625DA"/>
    <w:rsid w:val="00B62E3B"/>
    <w:rsid w:val="00B62FB7"/>
    <w:rsid w:val="00B6375D"/>
    <w:rsid w:val="00B63D92"/>
    <w:rsid w:val="00B64DF8"/>
    <w:rsid w:val="00B65668"/>
    <w:rsid w:val="00B65A34"/>
    <w:rsid w:val="00B66D7C"/>
    <w:rsid w:val="00B66F14"/>
    <w:rsid w:val="00B70432"/>
    <w:rsid w:val="00B7055F"/>
    <w:rsid w:val="00B714ED"/>
    <w:rsid w:val="00B7156E"/>
    <w:rsid w:val="00B72B81"/>
    <w:rsid w:val="00B7330B"/>
    <w:rsid w:val="00B73833"/>
    <w:rsid w:val="00B746B3"/>
    <w:rsid w:val="00B75247"/>
    <w:rsid w:val="00B7560E"/>
    <w:rsid w:val="00B76573"/>
    <w:rsid w:val="00B76761"/>
    <w:rsid w:val="00B767F7"/>
    <w:rsid w:val="00B76DBB"/>
    <w:rsid w:val="00B77319"/>
    <w:rsid w:val="00B77329"/>
    <w:rsid w:val="00B774AB"/>
    <w:rsid w:val="00B77508"/>
    <w:rsid w:val="00B77BB7"/>
    <w:rsid w:val="00B80587"/>
    <w:rsid w:val="00B806C8"/>
    <w:rsid w:val="00B81082"/>
    <w:rsid w:val="00B810E2"/>
    <w:rsid w:val="00B818A1"/>
    <w:rsid w:val="00B8238A"/>
    <w:rsid w:val="00B82FE5"/>
    <w:rsid w:val="00B83EAA"/>
    <w:rsid w:val="00B84E4A"/>
    <w:rsid w:val="00B858CC"/>
    <w:rsid w:val="00B858D5"/>
    <w:rsid w:val="00B86413"/>
    <w:rsid w:val="00B86BA0"/>
    <w:rsid w:val="00B87D4F"/>
    <w:rsid w:val="00B87E8C"/>
    <w:rsid w:val="00B90AAD"/>
    <w:rsid w:val="00B90CD0"/>
    <w:rsid w:val="00B9149B"/>
    <w:rsid w:val="00B91B15"/>
    <w:rsid w:val="00B93AB4"/>
    <w:rsid w:val="00B940E6"/>
    <w:rsid w:val="00B941BD"/>
    <w:rsid w:val="00B94294"/>
    <w:rsid w:val="00B95286"/>
    <w:rsid w:val="00B95518"/>
    <w:rsid w:val="00B974E3"/>
    <w:rsid w:val="00B976B2"/>
    <w:rsid w:val="00BA040D"/>
    <w:rsid w:val="00BA0798"/>
    <w:rsid w:val="00BA0D45"/>
    <w:rsid w:val="00BA0D5B"/>
    <w:rsid w:val="00BA0E17"/>
    <w:rsid w:val="00BA1C0F"/>
    <w:rsid w:val="00BA2309"/>
    <w:rsid w:val="00BA24C0"/>
    <w:rsid w:val="00BA2808"/>
    <w:rsid w:val="00BA2976"/>
    <w:rsid w:val="00BA2D24"/>
    <w:rsid w:val="00BA3D77"/>
    <w:rsid w:val="00BA3EB3"/>
    <w:rsid w:val="00BA40BB"/>
    <w:rsid w:val="00BA4AD4"/>
    <w:rsid w:val="00BA5789"/>
    <w:rsid w:val="00BA5FFB"/>
    <w:rsid w:val="00BA6B29"/>
    <w:rsid w:val="00BA7311"/>
    <w:rsid w:val="00BA7EC2"/>
    <w:rsid w:val="00BB0A0C"/>
    <w:rsid w:val="00BB0A43"/>
    <w:rsid w:val="00BB10DA"/>
    <w:rsid w:val="00BB128C"/>
    <w:rsid w:val="00BB13EE"/>
    <w:rsid w:val="00BB1429"/>
    <w:rsid w:val="00BB15EC"/>
    <w:rsid w:val="00BB182D"/>
    <w:rsid w:val="00BB192F"/>
    <w:rsid w:val="00BB1DF3"/>
    <w:rsid w:val="00BB1FF0"/>
    <w:rsid w:val="00BB2B47"/>
    <w:rsid w:val="00BB3229"/>
    <w:rsid w:val="00BB3422"/>
    <w:rsid w:val="00BB4B7E"/>
    <w:rsid w:val="00BB60F3"/>
    <w:rsid w:val="00BB661A"/>
    <w:rsid w:val="00BB68D8"/>
    <w:rsid w:val="00BB6D7F"/>
    <w:rsid w:val="00BB70A3"/>
    <w:rsid w:val="00BB7D17"/>
    <w:rsid w:val="00BB7E7D"/>
    <w:rsid w:val="00BC022F"/>
    <w:rsid w:val="00BC0253"/>
    <w:rsid w:val="00BC0937"/>
    <w:rsid w:val="00BC0A86"/>
    <w:rsid w:val="00BC0AAC"/>
    <w:rsid w:val="00BC0EBB"/>
    <w:rsid w:val="00BC1625"/>
    <w:rsid w:val="00BC1E76"/>
    <w:rsid w:val="00BC208F"/>
    <w:rsid w:val="00BC2221"/>
    <w:rsid w:val="00BC2BD4"/>
    <w:rsid w:val="00BC38CB"/>
    <w:rsid w:val="00BC3C64"/>
    <w:rsid w:val="00BC44C1"/>
    <w:rsid w:val="00BC4D2B"/>
    <w:rsid w:val="00BC4DA0"/>
    <w:rsid w:val="00BC50E7"/>
    <w:rsid w:val="00BC54AE"/>
    <w:rsid w:val="00BC6DAF"/>
    <w:rsid w:val="00BC72CA"/>
    <w:rsid w:val="00BC7976"/>
    <w:rsid w:val="00BC7D2A"/>
    <w:rsid w:val="00BD0DA7"/>
    <w:rsid w:val="00BD0E11"/>
    <w:rsid w:val="00BD159E"/>
    <w:rsid w:val="00BD1E4A"/>
    <w:rsid w:val="00BD21B0"/>
    <w:rsid w:val="00BD2D31"/>
    <w:rsid w:val="00BD3B65"/>
    <w:rsid w:val="00BD3E03"/>
    <w:rsid w:val="00BD438D"/>
    <w:rsid w:val="00BD4441"/>
    <w:rsid w:val="00BD4919"/>
    <w:rsid w:val="00BD5A00"/>
    <w:rsid w:val="00BD5B19"/>
    <w:rsid w:val="00BD6745"/>
    <w:rsid w:val="00BD7A06"/>
    <w:rsid w:val="00BE06EB"/>
    <w:rsid w:val="00BE0A80"/>
    <w:rsid w:val="00BE0F36"/>
    <w:rsid w:val="00BE12AF"/>
    <w:rsid w:val="00BE1BC0"/>
    <w:rsid w:val="00BE1D28"/>
    <w:rsid w:val="00BE3531"/>
    <w:rsid w:val="00BE3F9A"/>
    <w:rsid w:val="00BE535D"/>
    <w:rsid w:val="00BE5C46"/>
    <w:rsid w:val="00BE650D"/>
    <w:rsid w:val="00BE675C"/>
    <w:rsid w:val="00BE6A02"/>
    <w:rsid w:val="00BE6A40"/>
    <w:rsid w:val="00BE73B6"/>
    <w:rsid w:val="00BE7833"/>
    <w:rsid w:val="00BE78D7"/>
    <w:rsid w:val="00BE7965"/>
    <w:rsid w:val="00BF0A89"/>
    <w:rsid w:val="00BF0C3B"/>
    <w:rsid w:val="00BF0C8D"/>
    <w:rsid w:val="00BF1029"/>
    <w:rsid w:val="00BF10EE"/>
    <w:rsid w:val="00BF1200"/>
    <w:rsid w:val="00BF2EA2"/>
    <w:rsid w:val="00BF2FBB"/>
    <w:rsid w:val="00BF3840"/>
    <w:rsid w:val="00BF448E"/>
    <w:rsid w:val="00BF472A"/>
    <w:rsid w:val="00BF4ACB"/>
    <w:rsid w:val="00BF4BDD"/>
    <w:rsid w:val="00BF4DD9"/>
    <w:rsid w:val="00BF514F"/>
    <w:rsid w:val="00BF5250"/>
    <w:rsid w:val="00BF58DB"/>
    <w:rsid w:val="00BF5F36"/>
    <w:rsid w:val="00BF6BEA"/>
    <w:rsid w:val="00BF796E"/>
    <w:rsid w:val="00BF7C02"/>
    <w:rsid w:val="00C00769"/>
    <w:rsid w:val="00C013CD"/>
    <w:rsid w:val="00C01C29"/>
    <w:rsid w:val="00C01E0B"/>
    <w:rsid w:val="00C026D0"/>
    <w:rsid w:val="00C02A23"/>
    <w:rsid w:val="00C02AC5"/>
    <w:rsid w:val="00C03001"/>
    <w:rsid w:val="00C03B73"/>
    <w:rsid w:val="00C04E0E"/>
    <w:rsid w:val="00C04E9D"/>
    <w:rsid w:val="00C05597"/>
    <w:rsid w:val="00C05709"/>
    <w:rsid w:val="00C05B6E"/>
    <w:rsid w:val="00C061CD"/>
    <w:rsid w:val="00C065DE"/>
    <w:rsid w:val="00C068BF"/>
    <w:rsid w:val="00C0723E"/>
    <w:rsid w:val="00C0734D"/>
    <w:rsid w:val="00C07F61"/>
    <w:rsid w:val="00C07FE2"/>
    <w:rsid w:val="00C107A0"/>
    <w:rsid w:val="00C10989"/>
    <w:rsid w:val="00C10FD3"/>
    <w:rsid w:val="00C112CF"/>
    <w:rsid w:val="00C11391"/>
    <w:rsid w:val="00C1176C"/>
    <w:rsid w:val="00C11E27"/>
    <w:rsid w:val="00C125CD"/>
    <w:rsid w:val="00C12AD2"/>
    <w:rsid w:val="00C12E6D"/>
    <w:rsid w:val="00C1327B"/>
    <w:rsid w:val="00C1447F"/>
    <w:rsid w:val="00C145FE"/>
    <w:rsid w:val="00C14F22"/>
    <w:rsid w:val="00C15867"/>
    <w:rsid w:val="00C16063"/>
    <w:rsid w:val="00C16081"/>
    <w:rsid w:val="00C1648A"/>
    <w:rsid w:val="00C16591"/>
    <w:rsid w:val="00C166A9"/>
    <w:rsid w:val="00C16AD6"/>
    <w:rsid w:val="00C17064"/>
    <w:rsid w:val="00C1778E"/>
    <w:rsid w:val="00C17B9D"/>
    <w:rsid w:val="00C238A0"/>
    <w:rsid w:val="00C25DED"/>
    <w:rsid w:val="00C27FCB"/>
    <w:rsid w:val="00C3030B"/>
    <w:rsid w:val="00C30809"/>
    <w:rsid w:val="00C30A95"/>
    <w:rsid w:val="00C310D0"/>
    <w:rsid w:val="00C3126A"/>
    <w:rsid w:val="00C31300"/>
    <w:rsid w:val="00C313CA"/>
    <w:rsid w:val="00C31756"/>
    <w:rsid w:val="00C318C5"/>
    <w:rsid w:val="00C31CF7"/>
    <w:rsid w:val="00C321C7"/>
    <w:rsid w:val="00C321F9"/>
    <w:rsid w:val="00C33BA7"/>
    <w:rsid w:val="00C341A1"/>
    <w:rsid w:val="00C34FA5"/>
    <w:rsid w:val="00C35081"/>
    <w:rsid w:val="00C352E8"/>
    <w:rsid w:val="00C35391"/>
    <w:rsid w:val="00C371F3"/>
    <w:rsid w:val="00C402DA"/>
    <w:rsid w:val="00C40BAD"/>
    <w:rsid w:val="00C40BCE"/>
    <w:rsid w:val="00C41219"/>
    <w:rsid w:val="00C417B8"/>
    <w:rsid w:val="00C419A7"/>
    <w:rsid w:val="00C42211"/>
    <w:rsid w:val="00C4339F"/>
    <w:rsid w:val="00C43A5B"/>
    <w:rsid w:val="00C4416F"/>
    <w:rsid w:val="00C44549"/>
    <w:rsid w:val="00C44679"/>
    <w:rsid w:val="00C452B4"/>
    <w:rsid w:val="00C453C9"/>
    <w:rsid w:val="00C46174"/>
    <w:rsid w:val="00C501CB"/>
    <w:rsid w:val="00C50467"/>
    <w:rsid w:val="00C51BEF"/>
    <w:rsid w:val="00C5252D"/>
    <w:rsid w:val="00C526FC"/>
    <w:rsid w:val="00C53DB9"/>
    <w:rsid w:val="00C53E4B"/>
    <w:rsid w:val="00C54026"/>
    <w:rsid w:val="00C5456C"/>
    <w:rsid w:val="00C54FFF"/>
    <w:rsid w:val="00C552CA"/>
    <w:rsid w:val="00C5532A"/>
    <w:rsid w:val="00C56DB5"/>
    <w:rsid w:val="00C57331"/>
    <w:rsid w:val="00C603D5"/>
    <w:rsid w:val="00C606FE"/>
    <w:rsid w:val="00C613F3"/>
    <w:rsid w:val="00C61623"/>
    <w:rsid w:val="00C62233"/>
    <w:rsid w:val="00C636C6"/>
    <w:rsid w:val="00C6451A"/>
    <w:rsid w:val="00C6455D"/>
    <w:rsid w:val="00C64B5F"/>
    <w:rsid w:val="00C64F0F"/>
    <w:rsid w:val="00C6593A"/>
    <w:rsid w:val="00C66DE4"/>
    <w:rsid w:val="00C6766C"/>
    <w:rsid w:val="00C70317"/>
    <w:rsid w:val="00C71990"/>
    <w:rsid w:val="00C71D86"/>
    <w:rsid w:val="00C72A74"/>
    <w:rsid w:val="00C72C3C"/>
    <w:rsid w:val="00C73951"/>
    <w:rsid w:val="00C74C2C"/>
    <w:rsid w:val="00C74F3E"/>
    <w:rsid w:val="00C7600F"/>
    <w:rsid w:val="00C76C70"/>
    <w:rsid w:val="00C77112"/>
    <w:rsid w:val="00C77359"/>
    <w:rsid w:val="00C808DE"/>
    <w:rsid w:val="00C80985"/>
    <w:rsid w:val="00C80F4B"/>
    <w:rsid w:val="00C81156"/>
    <w:rsid w:val="00C814E0"/>
    <w:rsid w:val="00C8161F"/>
    <w:rsid w:val="00C81D01"/>
    <w:rsid w:val="00C82596"/>
    <w:rsid w:val="00C8297B"/>
    <w:rsid w:val="00C82CAA"/>
    <w:rsid w:val="00C831A4"/>
    <w:rsid w:val="00C8348E"/>
    <w:rsid w:val="00C83F24"/>
    <w:rsid w:val="00C84580"/>
    <w:rsid w:val="00C84D8E"/>
    <w:rsid w:val="00C858E5"/>
    <w:rsid w:val="00C859BE"/>
    <w:rsid w:val="00C85E42"/>
    <w:rsid w:val="00C86462"/>
    <w:rsid w:val="00C86876"/>
    <w:rsid w:val="00C86DDF"/>
    <w:rsid w:val="00C87CA9"/>
    <w:rsid w:val="00C9033E"/>
    <w:rsid w:val="00C90A84"/>
    <w:rsid w:val="00C9110C"/>
    <w:rsid w:val="00C9215F"/>
    <w:rsid w:val="00C925DA"/>
    <w:rsid w:val="00C9366F"/>
    <w:rsid w:val="00C93A84"/>
    <w:rsid w:val="00C93BFA"/>
    <w:rsid w:val="00C95D24"/>
    <w:rsid w:val="00C96F78"/>
    <w:rsid w:val="00C97E54"/>
    <w:rsid w:val="00CA0F9E"/>
    <w:rsid w:val="00CA11CE"/>
    <w:rsid w:val="00CA139A"/>
    <w:rsid w:val="00CA13EE"/>
    <w:rsid w:val="00CA1C14"/>
    <w:rsid w:val="00CA35C6"/>
    <w:rsid w:val="00CA5338"/>
    <w:rsid w:val="00CA5C95"/>
    <w:rsid w:val="00CA5CC2"/>
    <w:rsid w:val="00CA6432"/>
    <w:rsid w:val="00CA73C8"/>
    <w:rsid w:val="00CA75B1"/>
    <w:rsid w:val="00CA7BEE"/>
    <w:rsid w:val="00CB0764"/>
    <w:rsid w:val="00CB0B77"/>
    <w:rsid w:val="00CB1352"/>
    <w:rsid w:val="00CB1449"/>
    <w:rsid w:val="00CB14E2"/>
    <w:rsid w:val="00CB1CA9"/>
    <w:rsid w:val="00CB2666"/>
    <w:rsid w:val="00CB2703"/>
    <w:rsid w:val="00CB2DC7"/>
    <w:rsid w:val="00CB3038"/>
    <w:rsid w:val="00CB3552"/>
    <w:rsid w:val="00CB42BB"/>
    <w:rsid w:val="00CB47B2"/>
    <w:rsid w:val="00CB5318"/>
    <w:rsid w:val="00CB5385"/>
    <w:rsid w:val="00CB60ED"/>
    <w:rsid w:val="00CB6307"/>
    <w:rsid w:val="00CB6DCA"/>
    <w:rsid w:val="00CB74A4"/>
    <w:rsid w:val="00CB7723"/>
    <w:rsid w:val="00CB77D5"/>
    <w:rsid w:val="00CB77F2"/>
    <w:rsid w:val="00CB7D5F"/>
    <w:rsid w:val="00CC06B7"/>
    <w:rsid w:val="00CC1499"/>
    <w:rsid w:val="00CC1672"/>
    <w:rsid w:val="00CC2346"/>
    <w:rsid w:val="00CC333E"/>
    <w:rsid w:val="00CC3F5C"/>
    <w:rsid w:val="00CC50AB"/>
    <w:rsid w:val="00CC519F"/>
    <w:rsid w:val="00CC51C3"/>
    <w:rsid w:val="00CC53FB"/>
    <w:rsid w:val="00CC5752"/>
    <w:rsid w:val="00CC682D"/>
    <w:rsid w:val="00CC701C"/>
    <w:rsid w:val="00CC7676"/>
    <w:rsid w:val="00CC7856"/>
    <w:rsid w:val="00CC7F4F"/>
    <w:rsid w:val="00CD0271"/>
    <w:rsid w:val="00CD05AE"/>
    <w:rsid w:val="00CD0E1B"/>
    <w:rsid w:val="00CD0E8D"/>
    <w:rsid w:val="00CD0E9D"/>
    <w:rsid w:val="00CD1565"/>
    <w:rsid w:val="00CD15AC"/>
    <w:rsid w:val="00CD26F5"/>
    <w:rsid w:val="00CD5437"/>
    <w:rsid w:val="00CD5568"/>
    <w:rsid w:val="00CD56A9"/>
    <w:rsid w:val="00CD570A"/>
    <w:rsid w:val="00CD5D0C"/>
    <w:rsid w:val="00CD7C8F"/>
    <w:rsid w:val="00CE0461"/>
    <w:rsid w:val="00CE05E0"/>
    <w:rsid w:val="00CE0758"/>
    <w:rsid w:val="00CE17EA"/>
    <w:rsid w:val="00CE27CA"/>
    <w:rsid w:val="00CE2EEF"/>
    <w:rsid w:val="00CE306B"/>
    <w:rsid w:val="00CE3154"/>
    <w:rsid w:val="00CE34F6"/>
    <w:rsid w:val="00CE368D"/>
    <w:rsid w:val="00CE39B9"/>
    <w:rsid w:val="00CE3BF2"/>
    <w:rsid w:val="00CE49A6"/>
    <w:rsid w:val="00CE4AD1"/>
    <w:rsid w:val="00CE5976"/>
    <w:rsid w:val="00CE7C82"/>
    <w:rsid w:val="00CE7CFA"/>
    <w:rsid w:val="00CF042A"/>
    <w:rsid w:val="00CF18F2"/>
    <w:rsid w:val="00CF1EAA"/>
    <w:rsid w:val="00CF2610"/>
    <w:rsid w:val="00CF3AEA"/>
    <w:rsid w:val="00CF3F99"/>
    <w:rsid w:val="00CF49C5"/>
    <w:rsid w:val="00CF49DB"/>
    <w:rsid w:val="00CF6226"/>
    <w:rsid w:val="00CF6748"/>
    <w:rsid w:val="00CF6926"/>
    <w:rsid w:val="00CF6B72"/>
    <w:rsid w:val="00CF6BED"/>
    <w:rsid w:val="00CF782B"/>
    <w:rsid w:val="00CF7E6C"/>
    <w:rsid w:val="00D01168"/>
    <w:rsid w:val="00D01337"/>
    <w:rsid w:val="00D0160D"/>
    <w:rsid w:val="00D016C3"/>
    <w:rsid w:val="00D0176F"/>
    <w:rsid w:val="00D0198F"/>
    <w:rsid w:val="00D01AA6"/>
    <w:rsid w:val="00D01FFA"/>
    <w:rsid w:val="00D025F3"/>
    <w:rsid w:val="00D02965"/>
    <w:rsid w:val="00D02B61"/>
    <w:rsid w:val="00D0421B"/>
    <w:rsid w:val="00D05044"/>
    <w:rsid w:val="00D05FE9"/>
    <w:rsid w:val="00D06164"/>
    <w:rsid w:val="00D061F8"/>
    <w:rsid w:val="00D0677D"/>
    <w:rsid w:val="00D06A01"/>
    <w:rsid w:val="00D06B1E"/>
    <w:rsid w:val="00D06D60"/>
    <w:rsid w:val="00D07086"/>
    <w:rsid w:val="00D0732B"/>
    <w:rsid w:val="00D0734B"/>
    <w:rsid w:val="00D1048E"/>
    <w:rsid w:val="00D104C8"/>
    <w:rsid w:val="00D10B02"/>
    <w:rsid w:val="00D10EA7"/>
    <w:rsid w:val="00D10F19"/>
    <w:rsid w:val="00D11086"/>
    <w:rsid w:val="00D115DE"/>
    <w:rsid w:val="00D1194F"/>
    <w:rsid w:val="00D12423"/>
    <w:rsid w:val="00D12611"/>
    <w:rsid w:val="00D12734"/>
    <w:rsid w:val="00D13174"/>
    <w:rsid w:val="00D136A6"/>
    <w:rsid w:val="00D13878"/>
    <w:rsid w:val="00D13A88"/>
    <w:rsid w:val="00D147B7"/>
    <w:rsid w:val="00D1482E"/>
    <w:rsid w:val="00D15718"/>
    <w:rsid w:val="00D15C8A"/>
    <w:rsid w:val="00D15DCC"/>
    <w:rsid w:val="00D16DAD"/>
    <w:rsid w:val="00D17B5B"/>
    <w:rsid w:val="00D201AD"/>
    <w:rsid w:val="00D206F0"/>
    <w:rsid w:val="00D2100E"/>
    <w:rsid w:val="00D216DF"/>
    <w:rsid w:val="00D22B34"/>
    <w:rsid w:val="00D22DC0"/>
    <w:rsid w:val="00D2449E"/>
    <w:rsid w:val="00D254AF"/>
    <w:rsid w:val="00D27F26"/>
    <w:rsid w:val="00D303D9"/>
    <w:rsid w:val="00D30F28"/>
    <w:rsid w:val="00D312C9"/>
    <w:rsid w:val="00D31C00"/>
    <w:rsid w:val="00D32458"/>
    <w:rsid w:val="00D343C9"/>
    <w:rsid w:val="00D353E4"/>
    <w:rsid w:val="00D3603D"/>
    <w:rsid w:val="00D37702"/>
    <w:rsid w:val="00D37D5A"/>
    <w:rsid w:val="00D4023A"/>
    <w:rsid w:val="00D4108D"/>
    <w:rsid w:val="00D41EEC"/>
    <w:rsid w:val="00D4247F"/>
    <w:rsid w:val="00D42E18"/>
    <w:rsid w:val="00D43356"/>
    <w:rsid w:val="00D4395B"/>
    <w:rsid w:val="00D43A06"/>
    <w:rsid w:val="00D43FEB"/>
    <w:rsid w:val="00D44237"/>
    <w:rsid w:val="00D44642"/>
    <w:rsid w:val="00D4478B"/>
    <w:rsid w:val="00D44E16"/>
    <w:rsid w:val="00D44E5E"/>
    <w:rsid w:val="00D45869"/>
    <w:rsid w:val="00D45D3B"/>
    <w:rsid w:val="00D46915"/>
    <w:rsid w:val="00D46A48"/>
    <w:rsid w:val="00D46B4C"/>
    <w:rsid w:val="00D47612"/>
    <w:rsid w:val="00D50005"/>
    <w:rsid w:val="00D502A2"/>
    <w:rsid w:val="00D50EB3"/>
    <w:rsid w:val="00D51779"/>
    <w:rsid w:val="00D524F9"/>
    <w:rsid w:val="00D52596"/>
    <w:rsid w:val="00D5283E"/>
    <w:rsid w:val="00D52B38"/>
    <w:rsid w:val="00D53197"/>
    <w:rsid w:val="00D5337B"/>
    <w:rsid w:val="00D5361C"/>
    <w:rsid w:val="00D54B80"/>
    <w:rsid w:val="00D5590E"/>
    <w:rsid w:val="00D55936"/>
    <w:rsid w:val="00D562F9"/>
    <w:rsid w:val="00D56978"/>
    <w:rsid w:val="00D569C1"/>
    <w:rsid w:val="00D56A96"/>
    <w:rsid w:val="00D57B17"/>
    <w:rsid w:val="00D610F4"/>
    <w:rsid w:val="00D619AF"/>
    <w:rsid w:val="00D61A9D"/>
    <w:rsid w:val="00D61B97"/>
    <w:rsid w:val="00D6344D"/>
    <w:rsid w:val="00D640B9"/>
    <w:rsid w:val="00D64A5E"/>
    <w:rsid w:val="00D64FA7"/>
    <w:rsid w:val="00D65332"/>
    <w:rsid w:val="00D655AA"/>
    <w:rsid w:val="00D6585C"/>
    <w:rsid w:val="00D65E03"/>
    <w:rsid w:val="00D65FD1"/>
    <w:rsid w:val="00D65FFA"/>
    <w:rsid w:val="00D67A02"/>
    <w:rsid w:val="00D67EFE"/>
    <w:rsid w:val="00D70A9D"/>
    <w:rsid w:val="00D71132"/>
    <w:rsid w:val="00D71D66"/>
    <w:rsid w:val="00D7247F"/>
    <w:rsid w:val="00D741F9"/>
    <w:rsid w:val="00D74B58"/>
    <w:rsid w:val="00D75719"/>
    <w:rsid w:val="00D76523"/>
    <w:rsid w:val="00D76668"/>
    <w:rsid w:val="00D76968"/>
    <w:rsid w:val="00D76C51"/>
    <w:rsid w:val="00D76E2D"/>
    <w:rsid w:val="00D772F1"/>
    <w:rsid w:val="00D7736A"/>
    <w:rsid w:val="00D7742A"/>
    <w:rsid w:val="00D77468"/>
    <w:rsid w:val="00D814A4"/>
    <w:rsid w:val="00D81B82"/>
    <w:rsid w:val="00D8344D"/>
    <w:rsid w:val="00D836A8"/>
    <w:rsid w:val="00D83F09"/>
    <w:rsid w:val="00D851D5"/>
    <w:rsid w:val="00D8593B"/>
    <w:rsid w:val="00D85D0D"/>
    <w:rsid w:val="00D85D62"/>
    <w:rsid w:val="00D86F35"/>
    <w:rsid w:val="00D873E5"/>
    <w:rsid w:val="00D877D2"/>
    <w:rsid w:val="00D90814"/>
    <w:rsid w:val="00D90876"/>
    <w:rsid w:val="00D9164A"/>
    <w:rsid w:val="00D918A9"/>
    <w:rsid w:val="00D91BC2"/>
    <w:rsid w:val="00D93638"/>
    <w:rsid w:val="00D93B14"/>
    <w:rsid w:val="00D93FC7"/>
    <w:rsid w:val="00D96445"/>
    <w:rsid w:val="00D96D78"/>
    <w:rsid w:val="00DA0361"/>
    <w:rsid w:val="00DA3354"/>
    <w:rsid w:val="00DA3C2D"/>
    <w:rsid w:val="00DA4170"/>
    <w:rsid w:val="00DA4299"/>
    <w:rsid w:val="00DA4831"/>
    <w:rsid w:val="00DA494F"/>
    <w:rsid w:val="00DA515C"/>
    <w:rsid w:val="00DA6128"/>
    <w:rsid w:val="00DA7552"/>
    <w:rsid w:val="00DA7707"/>
    <w:rsid w:val="00DA7F3B"/>
    <w:rsid w:val="00DB0A76"/>
    <w:rsid w:val="00DB0D74"/>
    <w:rsid w:val="00DB10A5"/>
    <w:rsid w:val="00DB1968"/>
    <w:rsid w:val="00DB1EB8"/>
    <w:rsid w:val="00DB2FDE"/>
    <w:rsid w:val="00DB39FE"/>
    <w:rsid w:val="00DB3C5D"/>
    <w:rsid w:val="00DB4250"/>
    <w:rsid w:val="00DB4F9C"/>
    <w:rsid w:val="00DB5402"/>
    <w:rsid w:val="00DB5A24"/>
    <w:rsid w:val="00DB69BF"/>
    <w:rsid w:val="00DB6C8C"/>
    <w:rsid w:val="00DB6DD2"/>
    <w:rsid w:val="00DB74E2"/>
    <w:rsid w:val="00DB7F84"/>
    <w:rsid w:val="00DC06E4"/>
    <w:rsid w:val="00DC0AC2"/>
    <w:rsid w:val="00DC0BD2"/>
    <w:rsid w:val="00DC1223"/>
    <w:rsid w:val="00DC2156"/>
    <w:rsid w:val="00DC27D5"/>
    <w:rsid w:val="00DC3CA1"/>
    <w:rsid w:val="00DC3D30"/>
    <w:rsid w:val="00DC48B2"/>
    <w:rsid w:val="00DC49AD"/>
    <w:rsid w:val="00DC4E93"/>
    <w:rsid w:val="00DC76A2"/>
    <w:rsid w:val="00DD0588"/>
    <w:rsid w:val="00DD0F29"/>
    <w:rsid w:val="00DD101A"/>
    <w:rsid w:val="00DD1E87"/>
    <w:rsid w:val="00DD1F27"/>
    <w:rsid w:val="00DD2001"/>
    <w:rsid w:val="00DD20E8"/>
    <w:rsid w:val="00DD233E"/>
    <w:rsid w:val="00DD2BEA"/>
    <w:rsid w:val="00DD3B23"/>
    <w:rsid w:val="00DD4191"/>
    <w:rsid w:val="00DD4ACB"/>
    <w:rsid w:val="00DD4D5B"/>
    <w:rsid w:val="00DD51AD"/>
    <w:rsid w:val="00DD51E1"/>
    <w:rsid w:val="00DD5287"/>
    <w:rsid w:val="00DD64A3"/>
    <w:rsid w:val="00DD7B02"/>
    <w:rsid w:val="00DD7BCE"/>
    <w:rsid w:val="00DE08E9"/>
    <w:rsid w:val="00DE1231"/>
    <w:rsid w:val="00DE1336"/>
    <w:rsid w:val="00DE1B42"/>
    <w:rsid w:val="00DE1C7F"/>
    <w:rsid w:val="00DE234D"/>
    <w:rsid w:val="00DE25F9"/>
    <w:rsid w:val="00DE273A"/>
    <w:rsid w:val="00DE27E4"/>
    <w:rsid w:val="00DE2DBF"/>
    <w:rsid w:val="00DE3967"/>
    <w:rsid w:val="00DE3FA1"/>
    <w:rsid w:val="00DE42F8"/>
    <w:rsid w:val="00DE5CCB"/>
    <w:rsid w:val="00DE60B0"/>
    <w:rsid w:val="00DE6485"/>
    <w:rsid w:val="00DE6F25"/>
    <w:rsid w:val="00DE6FFB"/>
    <w:rsid w:val="00DE74E2"/>
    <w:rsid w:val="00DE74F8"/>
    <w:rsid w:val="00DE78E8"/>
    <w:rsid w:val="00DE7A52"/>
    <w:rsid w:val="00DE7C85"/>
    <w:rsid w:val="00DF03D5"/>
    <w:rsid w:val="00DF06A8"/>
    <w:rsid w:val="00DF06B4"/>
    <w:rsid w:val="00DF097F"/>
    <w:rsid w:val="00DF1C40"/>
    <w:rsid w:val="00DF28CE"/>
    <w:rsid w:val="00DF4248"/>
    <w:rsid w:val="00DF472C"/>
    <w:rsid w:val="00DF596B"/>
    <w:rsid w:val="00DF5A01"/>
    <w:rsid w:val="00DF5AA7"/>
    <w:rsid w:val="00DF6ECD"/>
    <w:rsid w:val="00DF717F"/>
    <w:rsid w:val="00DF79EB"/>
    <w:rsid w:val="00E00B50"/>
    <w:rsid w:val="00E00ED8"/>
    <w:rsid w:val="00E00EF3"/>
    <w:rsid w:val="00E0131B"/>
    <w:rsid w:val="00E020A7"/>
    <w:rsid w:val="00E02258"/>
    <w:rsid w:val="00E022AA"/>
    <w:rsid w:val="00E02723"/>
    <w:rsid w:val="00E02B9D"/>
    <w:rsid w:val="00E02D61"/>
    <w:rsid w:val="00E033F7"/>
    <w:rsid w:val="00E04D31"/>
    <w:rsid w:val="00E04F6C"/>
    <w:rsid w:val="00E0527D"/>
    <w:rsid w:val="00E05D23"/>
    <w:rsid w:val="00E069CE"/>
    <w:rsid w:val="00E070B3"/>
    <w:rsid w:val="00E072A8"/>
    <w:rsid w:val="00E077B4"/>
    <w:rsid w:val="00E079CF"/>
    <w:rsid w:val="00E07AC0"/>
    <w:rsid w:val="00E07B3F"/>
    <w:rsid w:val="00E07ECB"/>
    <w:rsid w:val="00E10104"/>
    <w:rsid w:val="00E101DF"/>
    <w:rsid w:val="00E104D2"/>
    <w:rsid w:val="00E10FD3"/>
    <w:rsid w:val="00E1145D"/>
    <w:rsid w:val="00E11D74"/>
    <w:rsid w:val="00E12367"/>
    <w:rsid w:val="00E12BD9"/>
    <w:rsid w:val="00E13133"/>
    <w:rsid w:val="00E147C5"/>
    <w:rsid w:val="00E14A01"/>
    <w:rsid w:val="00E14BD4"/>
    <w:rsid w:val="00E15EFC"/>
    <w:rsid w:val="00E1620E"/>
    <w:rsid w:val="00E167DA"/>
    <w:rsid w:val="00E17BFF"/>
    <w:rsid w:val="00E17E1D"/>
    <w:rsid w:val="00E201DF"/>
    <w:rsid w:val="00E20875"/>
    <w:rsid w:val="00E20D4D"/>
    <w:rsid w:val="00E20EC6"/>
    <w:rsid w:val="00E21ECD"/>
    <w:rsid w:val="00E223F1"/>
    <w:rsid w:val="00E227BE"/>
    <w:rsid w:val="00E22C82"/>
    <w:rsid w:val="00E23521"/>
    <w:rsid w:val="00E23637"/>
    <w:rsid w:val="00E2364B"/>
    <w:rsid w:val="00E242E5"/>
    <w:rsid w:val="00E25471"/>
    <w:rsid w:val="00E25FAD"/>
    <w:rsid w:val="00E265E7"/>
    <w:rsid w:val="00E271AA"/>
    <w:rsid w:val="00E27734"/>
    <w:rsid w:val="00E309F0"/>
    <w:rsid w:val="00E316C5"/>
    <w:rsid w:val="00E31990"/>
    <w:rsid w:val="00E3298D"/>
    <w:rsid w:val="00E329FD"/>
    <w:rsid w:val="00E32D46"/>
    <w:rsid w:val="00E33436"/>
    <w:rsid w:val="00E33442"/>
    <w:rsid w:val="00E34F35"/>
    <w:rsid w:val="00E3563B"/>
    <w:rsid w:val="00E359E0"/>
    <w:rsid w:val="00E35B70"/>
    <w:rsid w:val="00E36044"/>
    <w:rsid w:val="00E36AA6"/>
    <w:rsid w:val="00E36D26"/>
    <w:rsid w:val="00E371AC"/>
    <w:rsid w:val="00E375C6"/>
    <w:rsid w:val="00E3775E"/>
    <w:rsid w:val="00E37DD3"/>
    <w:rsid w:val="00E37F05"/>
    <w:rsid w:val="00E40E77"/>
    <w:rsid w:val="00E4235D"/>
    <w:rsid w:val="00E432DE"/>
    <w:rsid w:val="00E43746"/>
    <w:rsid w:val="00E43AF0"/>
    <w:rsid w:val="00E43BCD"/>
    <w:rsid w:val="00E43E5B"/>
    <w:rsid w:val="00E45F58"/>
    <w:rsid w:val="00E462BF"/>
    <w:rsid w:val="00E50259"/>
    <w:rsid w:val="00E5043A"/>
    <w:rsid w:val="00E50AD5"/>
    <w:rsid w:val="00E51C0E"/>
    <w:rsid w:val="00E520EE"/>
    <w:rsid w:val="00E522CE"/>
    <w:rsid w:val="00E52B05"/>
    <w:rsid w:val="00E53785"/>
    <w:rsid w:val="00E53A15"/>
    <w:rsid w:val="00E53DBD"/>
    <w:rsid w:val="00E548B5"/>
    <w:rsid w:val="00E5521D"/>
    <w:rsid w:val="00E5548A"/>
    <w:rsid w:val="00E5593B"/>
    <w:rsid w:val="00E55E82"/>
    <w:rsid w:val="00E56796"/>
    <w:rsid w:val="00E56D95"/>
    <w:rsid w:val="00E571E5"/>
    <w:rsid w:val="00E57214"/>
    <w:rsid w:val="00E62264"/>
    <w:rsid w:val="00E62D02"/>
    <w:rsid w:val="00E63911"/>
    <w:rsid w:val="00E6498D"/>
    <w:rsid w:val="00E64DD0"/>
    <w:rsid w:val="00E64F24"/>
    <w:rsid w:val="00E6548E"/>
    <w:rsid w:val="00E665F1"/>
    <w:rsid w:val="00E66684"/>
    <w:rsid w:val="00E700FB"/>
    <w:rsid w:val="00E7011C"/>
    <w:rsid w:val="00E703D1"/>
    <w:rsid w:val="00E70894"/>
    <w:rsid w:val="00E70C95"/>
    <w:rsid w:val="00E71126"/>
    <w:rsid w:val="00E71B56"/>
    <w:rsid w:val="00E71D92"/>
    <w:rsid w:val="00E73D40"/>
    <w:rsid w:val="00E747B2"/>
    <w:rsid w:val="00E748FD"/>
    <w:rsid w:val="00E7517C"/>
    <w:rsid w:val="00E75210"/>
    <w:rsid w:val="00E760B6"/>
    <w:rsid w:val="00E764E3"/>
    <w:rsid w:val="00E77393"/>
    <w:rsid w:val="00E778D0"/>
    <w:rsid w:val="00E80998"/>
    <w:rsid w:val="00E82390"/>
    <w:rsid w:val="00E828DF"/>
    <w:rsid w:val="00E82A0F"/>
    <w:rsid w:val="00E83436"/>
    <w:rsid w:val="00E838DF"/>
    <w:rsid w:val="00E852B8"/>
    <w:rsid w:val="00E85BD5"/>
    <w:rsid w:val="00E85E10"/>
    <w:rsid w:val="00E8603B"/>
    <w:rsid w:val="00E864D3"/>
    <w:rsid w:val="00E86700"/>
    <w:rsid w:val="00E8775F"/>
    <w:rsid w:val="00E910F6"/>
    <w:rsid w:val="00E915EB"/>
    <w:rsid w:val="00E9309A"/>
    <w:rsid w:val="00E937BD"/>
    <w:rsid w:val="00E937E2"/>
    <w:rsid w:val="00E94173"/>
    <w:rsid w:val="00E94819"/>
    <w:rsid w:val="00E9507E"/>
    <w:rsid w:val="00E951DD"/>
    <w:rsid w:val="00E96296"/>
    <w:rsid w:val="00E96780"/>
    <w:rsid w:val="00EA033C"/>
    <w:rsid w:val="00EA0F13"/>
    <w:rsid w:val="00EA0FEE"/>
    <w:rsid w:val="00EA151B"/>
    <w:rsid w:val="00EA1625"/>
    <w:rsid w:val="00EA1AD5"/>
    <w:rsid w:val="00EA26AB"/>
    <w:rsid w:val="00EA27A8"/>
    <w:rsid w:val="00EA30D4"/>
    <w:rsid w:val="00EA3114"/>
    <w:rsid w:val="00EA50EE"/>
    <w:rsid w:val="00EA5516"/>
    <w:rsid w:val="00EA551B"/>
    <w:rsid w:val="00EA60B2"/>
    <w:rsid w:val="00EA68C3"/>
    <w:rsid w:val="00EA71E0"/>
    <w:rsid w:val="00EA7532"/>
    <w:rsid w:val="00EA76E7"/>
    <w:rsid w:val="00EA78C9"/>
    <w:rsid w:val="00EA7BFB"/>
    <w:rsid w:val="00EA7DE0"/>
    <w:rsid w:val="00EB0371"/>
    <w:rsid w:val="00EB07F6"/>
    <w:rsid w:val="00EB0B1A"/>
    <w:rsid w:val="00EB203B"/>
    <w:rsid w:val="00EB20C4"/>
    <w:rsid w:val="00EB2434"/>
    <w:rsid w:val="00EB2F3C"/>
    <w:rsid w:val="00EB2FB1"/>
    <w:rsid w:val="00EB346F"/>
    <w:rsid w:val="00EB451C"/>
    <w:rsid w:val="00EB464B"/>
    <w:rsid w:val="00EB4984"/>
    <w:rsid w:val="00EB6961"/>
    <w:rsid w:val="00EB6A19"/>
    <w:rsid w:val="00EB729F"/>
    <w:rsid w:val="00EB7525"/>
    <w:rsid w:val="00EC015D"/>
    <w:rsid w:val="00EC0965"/>
    <w:rsid w:val="00EC11A3"/>
    <w:rsid w:val="00EC1870"/>
    <w:rsid w:val="00EC3425"/>
    <w:rsid w:val="00EC353F"/>
    <w:rsid w:val="00EC36ED"/>
    <w:rsid w:val="00EC4047"/>
    <w:rsid w:val="00EC41C7"/>
    <w:rsid w:val="00EC42D1"/>
    <w:rsid w:val="00EC45AC"/>
    <w:rsid w:val="00EC5318"/>
    <w:rsid w:val="00EC548E"/>
    <w:rsid w:val="00EC5741"/>
    <w:rsid w:val="00EC687F"/>
    <w:rsid w:val="00EC68E6"/>
    <w:rsid w:val="00EC6A93"/>
    <w:rsid w:val="00EC6E77"/>
    <w:rsid w:val="00EC72C3"/>
    <w:rsid w:val="00ED0201"/>
    <w:rsid w:val="00ED0750"/>
    <w:rsid w:val="00ED0819"/>
    <w:rsid w:val="00ED0885"/>
    <w:rsid w:val="00ED0CF4"/>
    <w:rsid w:val="00ED235C"/>
    <w:rsid w:val="00ED3757"/>
    <w:rsid w:val="00ED3E1B"/>
    <w:rsid w:val="00ED4049"/>
    <w:rsid w:val="00ED40D0"/>
    <w:rsid w:val="00ED45D7"/>
    <w:rsid w:val="00ED5249"/>
    <w:rsid w:val="00ED52C7"/>
    <w:rsid w:val="00ED52E8"/>
    <w:rsid w:val="00ED53B5"/>
    <w:rsid w:val="00ED57E8"/>
    <w:rsid w:val="00ED58C8"/>
    <w:rsid w:val="00EE122B"/>
    <w:rsid w:val="00EE195E"/>
    <w:rsid w:val="00EE2088"/>
    <w:rsid w:val="00EE22EA"/>
    <w:rsid w:val="00EE23BD"/>
    <w:rsid w:val="00EE285B"/>
    <w:rsid w:val="00EE3BB8"/>
    <w:rsid w:val="00EE4B4E"/>
    <w:rsid w:val="00EE56E6"/>
    <w:rsid w:val="00EE59A4"/>
    <w:rsid w:val="00EE7110"/>
    <w:rsid w:val="00EE7C1B"/>
    <w:rsid w:val="00EF0259"/>
    <w:rsid w:val="00EF116B"/>
    <w:rsid w:val="00EF12F3"/>
    <w:rsid w:val="00EF1C96"/>
    <w:rsid w:val="00EF265D"/>
    <w:rsid w:val="00EF3F0C"/>
    <w:rsid w:val="00EF46B1"/>
    <w:rsid w:val="00EF5164"/>
    <w:rsid w:val="00EF5E02"/>
    <w:rsid w:val="00EF6138"/>
    <w:rsid w:val="00EF6BAD"/>
    <w:rsid w:val="00EF6BD0"/>
    <w:rsid w:val="00EF6F4A"/>
    <w:rsid w:val="00EF6FE2"/>
    <w:rsid w:val="00F01934"/>
    <w:rsid w:val="00F03261"/>
    <w:rsid w:val="00F0331A"/>
    <w:rsid w:val="00F035CF"/>
    <w:rsid w:val="00F03AF5"/>
    <w:rsid w:val="00F03EFC"/>
    <w:rsid w:val="00F03F97"/>
    <w:rsid w:val="00F04647"/>
    <w:rsid w:val="00F062A3"/>
    <w:rsid w:val="00F074CF"/>
    <w:rsid w:val="00F1021A"/>
    <w:rsid w:val="00F12201"/>
    <w:rsid w:val="00F12BCB"/>
    <w:rsid w:val="00F13287"/>
    <w:rsid w:val="00F1354F"/>
    <w:rsid w:val="00F135C4"/>
    <w:rsid w:val="00F1377B"/>
    <w:rsid w:val="00F1384A"/>
    <w:rsid w:val="00F148C5"/>
    <w:rsid w:val="00F150DF"/>
    <w:rsid w:val="00F152F3"/>
    <w:rsid w:val="00F16813"/>
    <w:rsid w:val="00F20912"/>
    <w:rsid w:val="00F2105D"/>
    <w:rsid w:val="00F21490"/>
    <w:rsid w:val="00F215EE"/>
    <w:rsid w:val="00F22AE1"/>
    <w:rsid w:val="00F22B43"/>
    <w:rsid w:val="00F232D3"/>
    <w:rsid w:val="00F24D17"/>
    <w:rsid w:val="00F25A49"/>
    <w:rsid w:val="00F304E9"/>
    <w:rsid w:val="00F307A0"/>
    <w:rsid w:val="00F30991"/>
    <w:rsid w:val="00F313C3"/>
    <w:rsid w:val="00F31EDD"/>
    <w:rsid w:val="00F33BAD"/>
    <w:rsid w:val="00F34492"/>
    <w:rsid w:val="00F34D1C"/>
    <w:rsid w:val="00F3518F"/>
    <w:rsid w:val="00F35C32"/>
    <w:rsid w:val="00F36699"/>
    <w:rsid w:val="00F371B5"/>
    <w:rsid w:val="00F37CE9"/>
    <w:rsid w:val="00F40CAB"/>
    <w:rsid w:val="00F40CD3"/>
    <w:rsid w:val="00F40DD0"/>
    <w:rsid w:val="00F41BAD"/>
    <w:rsid w:val="00F429CE"/>
    <w:rsid w:val="00F43690"/>
    <w:rsid w:val="00F43ED9"/>
    <w:rsid w:val="00F45768"/>
    <w:rsid w:val="00F457FC"/>
    <w:rsid w:val="00F45869"/>
    <w:rsid w:val="00F45F5F"/>
    <w:rsid w:val="00F462BA"/>
    <w:rsid w:val="00F466BB"/>
    <w:rsid w:val="00F470EE"/>
    <w:rsid w:val="00F47104"/>
    <w:rsid w:val="00F474D6"/>
    <w:rsid w:val="00F47A32"/>
    <w:rsid w:val="00F47F8A"/>
    <w:rsid w:val="00F5035B"/>
    <w:rsid w:val="00F50417"/>
    <w:rsid w:val="00F50446"/>
    <w:rsid w:val="00F5050A"/>
    <w:rsid w:val="00F50DE9"/>
    <w:rsid w:val="00F510F1"/>
    <w:rsid w:val="00F51A70"/>
    <w:rsid w:val="00F51F22"/>
    <w:rsid w:val="00F521D0"/>
    <w:rsid w:val="00F52463"/>
    <w:rsid w:val="00F5324D"/>
    <w:rsid w:val="00F53B7F"/>
    <w:rsid w:val="00F555BF"/>
    <w:rsid w:val="00F5561A"/>
    <w:rsid w:val="00F55992"/>
    <w:rsid w:val="00F559A8"/>
    <w:rsid w:val="00F56236"/>
    <w:rsid w:val="00F566E6"/>
    <w:rsid w:val="00F569A8"/>
    <w:rsid w:val="00F56C80"/>
    <w:rsid w:val="00F57B89"/>
    <w:rsid w:val="00F6121E"/>
    <w:rsid w:val="00F6228F"/>
    <w:rsid w:val="00F627FC"/>
    <w:rsid w:val="00F63454"/>
    <w:rsid w:val="00F642C8"/>
    <w:rsid w:val="00F64C59"/>
    <w:rsid w:val="00F65621"/>
    <w:rsid w:val="00F65A4F"/>
    <w:rsid w:val="00F6697A"/>
    <w:rsid w:val="00F66EC0"/>
    <w:rsid w:val="00F67338"/>
    <w:rsid w:val="00F67529"/>
    <w:rsid w:val="00F67DBB"/>
    <w:rsid w:val="00F70E09"/>
    <w:rsid w:val="00F70E0C"/>
    <w:rsid w:val="00F70E7D"/>
    <w:rsid w:val="00F727B4"/>
    <w:rsid w:val="00F728C6"/>
    <w:rsid w:val="00F72E99"/>
    <w:rsid w:val="00F73678"/>
    <w:rsid w:val="00F73F58"/>
    <w:rsid w:val="00F7439B"/>
    <w:rsid w:val="00F748FA"/>
    <w:rsid w:val="00F74DE2"/>
    <w:rsid w:val="00F75299"/>
    <w:rsid w:val="00F75558"/>
    <w:rsid w:val="00F75684"/>
    <w:rsid w:val="00F75F21"/>
    <w:rsid w:val="00F768D6"/>
    <w:rsid w:val="00F7712B"/>
    <w:rsid w:val="00F77E1F"/>
    <w:rsid w:val="00F77F0F"/>
    <w:rsid w:val="00F80BA5"/>
    <w:rsid w:val="00F80C5B"/>
    <w:rsid w:val="00F80E19"/>
    <w:rsid w:val="00F8106D"/>
    <w:rsid w:val="00F8197A"/>
    <w:rsid w:val="00F8272D"/>
    <w:rsid w:val="00F8297A"/>
    <w:rsid w:val="00F82AC1"/>
    <w:rsid w:val="00F83AB6"/>
    <w:rsid w:val="00F83DDC"/>
    <w:rsid w:val="00F844E1"/>
    <w:rsid w:val="00F84F5B"/>
    <w:rsid w:val="00F86305"/>
    <w:rsid w:val="00F8750D"/>
    <w:rsid w:val="00F87713"/>
    <w:rsid w:val="00F90192"/>
    <w:rsid w:val="00F903B5"/>
    <w:rsid w:val="00F90732"/>
    <w:rsid w:val="00F912A1"/>
    <w:rsid w:val="00F91517"/>
    <w:rsid w:val="00F91752"/>
    <w:rsid w:val="00F91A83"/>
    <w:rsid w:val="00F91D9D"/>
    <w:rsid w:val="00F92C9C"/>
    <w:rsid w:val="00F931FA"/>
    <w:rsid w:val="00F93412"/>
    <w:rsid w:val="00F94BC9"/>
    <w:rsid w:val="00F951BD"/>
    <w:rsid w:val="00F953EC"/>
    <w:rsid w:val="00F954C5"/>
    <w:rsid w:val="00F95CEE"/>
    <w:rsid w:val="00F96473"/>
    <w:rsid w:val="00F9712F"/>
    <w:rsid w:val="00FA005E"/>
    <w:rsid w:val="00FA0EE1"/>
    <w:rsid w:val="00FA1013"/>
    <w:rsid w:val="00FA1985"/>
    <w:rsid w:val="00FA2253"/>
    <w:rsid w:val="00FA2AAD"/>
    <w:rsid w:val="00FA2BB2"/>
    <w:rsid w:val="00FA3AD9"/>
    <w:rsid w:val="00FA3AEB"/>
    <w:rsid w:val="00FA3FC2"/>
    <w:rsid w:val="00FA5716"/>
    <w:rsid w:val="00FA5A0A"/>
    <w:rsid w:val="00FA653B"/>
    <w:rsid w:val="00FA6A84"/>
    <w:rsid w:val="00FA7067"/>
    <w:rsid w:val="00FA7317"/>
    <w:rsid w:val="00FA7346"/>
    <w:rsid w:val="00FB1D43"/>
    <w:rsid w:val="00FB22FC"/>
    <w:rsid w:val="00FB27CB"/>
    <w:rsid w:val="00FB2D1B"/>
    <w:rsid w:val="00FB3496"/>
    <w:rsid w:val="00FB3C63"/>
    <w:rsid w:val="00FB658E"/>
    <w:rsid w:val="00FB69BD"/>
    <w:rsid w:val="00FB6B1D"/>
    <w:rsid w:val="00FB716E"/>
    <w:rsid w:val="00FB7D0D"/>
    <w:rsid w:val="00FC094C"/>
    <w:rsid w:val="00FC0ADC"/>
    <w:rsid w:val="00FC15BA"/>
    <w:rsid w:val="00FC1727"/>
    <w:rsid w:val="00FC1893"/>
    <w:rsid w:val="00FC2627"/>
    <w:rsid w:val="00FC46ED"/>
    <w:rsid w:val="00FC474B"/>
    <w:rsid w:val="00FC50ED"/>
    <w:rsid w:val="00FC5123"/>
    <w:rsid w:val="00FC5211"/>
    <w:rsid w:val="00FC581A"/>
    <w:rsid w:val="00FC5AAD"/>
    <w:rsid w:val="00FC61C1"/>
    <w:rsid w:val="00FC667A"/>
    <w:rsid w:val="00FC6751"/>
    <w:rsid w:val="00FC6D95"/>
    <w:rsid w:val="00FD017D"/>
    <w:rsid w:val="00FD0B4A"/>
    <w:rsid w:val="00FD1001"/>
    <w:rsid w:val="00FD1B22"/>
    <w:rsid w:val="00FD1FAE"/>
    <w:rsid w:val="00FD2B8F"/>
    <w:rsid w:val="00FD3294"/>
    <w:rsid w:val="00FD3C92"/>
    <w:rsid w:val="00FD4454"/>
    <w:rsid w:val="00FD49F4"/>
    <w:rsid w:val="00FD60C3"/>
    <w:rsid w:val="00FD64A2"/>
    <w:rsid w:val="00FD6AA8"/>
    <w:rsid w:val="00FD6B0F"/>
    <w:rsid w:val="00FD6BD5"/>
    <w:rsid w:val="00FD7BE3"/>
    <w:rsid w:val="00FE09B8"/>
    <w:rsid w:val="00FE0E3C"/>
    <w:rsid w:val="00FE1951"/>
    <w:rsid w:val="00FE2249"/>
    <w:rsid w:val="00FE2A6C"/>
    <w:rsid w:val="00FE3C0F"/>
    <w:rsid w:val="00FE42F8"/>
    <w:rsid w:val="00FE44EF"/>
    <w:rsid w:val="00FE4676"/>
    <w:rsid w:val="00FE5607"/>
    <w:rsid w:val="00FE5C93"/>
    <w:rsid w:val="00FE6235"/>
    <w:rsid w:val="00FF0B99"/>
    <w:rsid w:val="00FF258A"/>
    <w:rsid w:val="00FF258D"/>
    <w:rsid w:val="00FF278A"/>
    <w:rsid w:val="00FF2C7E"/>
    <w:rsid w:val="00FF2F31"/>
    <w:rsid w:val="00FF32DF"/>
    <w:rsid w:val="00FF3985"/>
    <w:rsid w:val="00FF4556"/>
    <w:rsid w:val="00FF4581"/>
    <w:rsid w:val="00FF50E5"/>
    <w:rsid w:val="00FF627C"/>
    <w:rsid w:val="00FF671C"/>
    <w:rsid w:val="00FF6E20"/>
    <w:rsid w:val="00FF724D"/>
    <w:rsid w:val="00FF76A0"/>
    <w:rsid w:val="00FF799D"/>
    <w:rsid w:val="00FF7AC8"/>
    <w:rsid w:val="00FF7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AE7D4"/>
  <w15:docId w15:val="{0946A7B3-2C59-4F47-92B1-6087D73CF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DE4"/>
    <w:pPr>
      <w:spacing w:after="160" w:line="252" w:lineRule="auto"/>
      <w:jc w:val="both"/>
    </w:pPr>
    <w:rPr>
      <w:rFonts w:eastAsiaTheme="minorEastAsia"/>
      <w:lang w:val="en-GB" w:eastAsia="zh-CN"/>
    </w:rPr>
  </w:style>
  <w:style w:type="paragraph" w:styleId="Heading1">
    <w:name w:val="heading 1"/>
    <w:basedOn w:val="Normal"/>
    <w:next w:val="Normal"/>
    <w:link w:val="Heading1Char"/>
    <w:uiPriority w:val="9"/>
    <w:qFormat/>
    <w:rsid w:val="00A60A3F"/>
    <w:pPr>
      <w:keepNext/>
      <w:keepLines/>
      <w:spacing w:before="320" w:after="40"/>
      <w:outlineLvl w:val="0"/>
    </w:pPr>
    <w:rPr>
      <w:rFonts w:asciiTheme="majorHAnsi" w:eastAsiaTheme="majorEastAsia" w:hAnsiTheme="majorHAnsi" w:cstheme="majorBidi"/>
      <w:b/>
      <w:bCs/>
      <w:caps/>
      <w:spacing w:val="4"/>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26DE4"/>
    <w:pPr>
      <w:ind w:left="720"/>
      <w:contextualSpacing/>
    </w:pPr>
  </w:style>
  <w:style w:type="character" w:customStyle="1" w:styleId="ListParagraphChar">
    <w:name w:val="List Paragraph Char"/>
    <w:basedOn w:val="DefaultParagraphFont"/>
    <w:link w:val="ListParagraph"/>
    <w:uiPriority w:val="34"/>
    <w:rsid w:val="00326DE4"/>
    <w:rPr>
      <w:rFonts w:eastAsiaTheme="minorEastAsia"/>
      <w:lang w:val="en-GB" w:eastAsia="zh-CN"/>
    </w:rPr>
  </w:style>
  <w:style w:type="character" w:customStyle="1" w:styleId="Heading1Char">
    <w:name w:val="Heading 1 Char"/>
    <w:basedOn w:val="DefaultParagraphFont"/>
    <w:link w:val="Heading1"/>
    <w:uiPriority w:val="9"/>
    <w:rsid w:val="00A60A3F"/>
    <w:rPr>
      <w:rFonts w:asciiTheme="majorHAnsi" w:eastAsiaTheme="majorEastAsia" w:hAnsiTheme="majorHAnsi" w:cstheme="majorBidi"/>
      <w:b/>
      <w:bCs/>
      <w:caps/>
      <w:spacing w:val="4"/>
      <w:sz w:val="28"/>
      <w:szCs w:val="28"/>
      <w:lang w:val="en-GB" w:eastAsia="zh-CN"/>
    </w:rPr>
  </w:style>
  <w:style w:type="paragraph" w:styleId="NormalWeb">
    <w:name w:val="Normal (Web)"/>
    <w:basedOn w:val="Normal"/>
    <w:uiPriority w:val="99"/>
    <w:unhideWhenUsed/>
    <w:rsid w:val="00902C86"/>
    <w:pPr>
      <w:spacing w:after="120" w:line="240" w:lineRule="auto"/>
    </w:pPr>
    <w:rPr>
      <w:rFonts w:ascii="Times New Roman" w:eastAsiaTheme="minorHAnsi" w:hAnsi="Times New Roman" w:cs="Times New Roman"/>
      <w:color w:val="000000" w:themeColor="text1"/>
      <w:sz w:val="24"/>
      <w:szCs w:val="24"/>
      <w:lang w:val="en-AU" w:eastAsia="en-US"/>
    </w:rPr>
  </w:style>
  <w:style w:type="character" w:styleId="CommentReference">
    <w:name w:val="annotation reference"/>
    <w:basedOn w:val="DefaultParagraphFont"/>
    <w:uiPriority w:val="99"/>
    <w:semiHidden/>
    <w:unhideWhenUsed/>
    <w:rsid w:val="00724B0C"/>
    <w:rPr>
      <w:sz w:val="16"/>
      <w:szCs w:val="16"/>
    </w:rPr>
  </w:style>
  <w:style w:type="paragraph" w:styleId="CommentText">
    <w:name w:val="annotation text"/>
    <w:basedOn w:val="Normal"/>
    <w:link w:val="CommentTextChar"/>
    <w:uiPriority w:val="99"/>
    <w:semiHidden/>
    <w:unhideWhenUsed/>
    <w:rsid w:val="00724B0C"/>
    <w:pPr>
      <w:spacing w:line="240" w:lineRule="auto"/>
    </w:pPr>
    <w:rPr>
      <w:sz w:val="20"/>
      <w:szCs w:val="20"/>
    </w:rPr>
  </w:style>
  <w:style w:type="character" w:customStyle="1" w:styleId="CommentTextChar">
    <w:name w:val="Comment Text Char"/>
    <w:basedOn w:val="DefaultParagraphFont"/>
    <w:link w:val="CommentText"/>
    <w:uiPriority w:val="99"/>
    <w:semiHidden/>
    <w:rsid w:val="00724B0C"/>
    <w:rPr>
      <w:rFonts w:eastAsiaTheme="minorEastAsia"/>
      <w:sz w:val="20"/>
      <w:szCs w:val="20"/>
      <w:lang w:val="en-GB" w:eastAsia="zh-CN"/>
    </w:rPr>
  </w:style>
  <w:style w:type="paragraph" w:styleId="CommentSubject">
    <w:name w:val="annotation subject"/>
    <w:basedOn w:val="CommentText"/>
    <w:next w:val="CommentText"/>
    <w:link w:val="CommentSubjectChar"/>
    <w:uiPriority w:val="99"/>
    <w:semiHidden/>
    <w:unhideWhenUsed/>
    <w:rsid w:val="00724B0C"/>
    <w:rPr>
      <w:b/>
      <w:bCs/>
    </w:rPr>
  </w:style>
  <w:style w:type="character" w:customStyle="1" w:styleId="CommentSubjectChar">
    <w:name w:val="Comment Subject Char"/>
    <w:basedOn w:val="CommentTextChar"/>
    <w:link w:val="CommentSubject"/>
    <w:uiPriority w:val="99"/>
    <w:semiHidden/>
    <w:rsid w:val="00724B0C"/>
    <w:rPr>
      <w:rFonts w:eastAsiaTheme="minorEastAsia"/>
      <w:b/>
      <w:bCs/>
      <w:sz w:val="20"/>
      <w:szCs w:val="20"/>
      <w:lang w:val="en-GB" w:eastAsia="zh-CN"/>
    </w:rPr>
  </w:style>
  <w:style w:type="paragraph" w:styleId="BalloonText">
    <w:name w:val="Balloon Text"/>
    <w:basedOn w:val="Normal"/>
    <w:link w:val="BalloonTextChar"/>
    <w:uiPriority w:val="99"/>
    <w:semiHidden/>
    <w:unhideWhenUsed/>
    <w:rsid w:val="00724B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4B0C"/>
    <w:rPr>
      <w:rFonts w:ascii="Segoe UI" w:eastAsiaTheme="minorEastAsia" w:hAnsi="Segoe UI" w:cs="Segoe UI"/>
      <w:sz w:val="18"/>
      <w:szCs w:val="1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44729">
      <w:bodyDiv w:val="1"/>
      <w:marLeft w:val="0"/>
      <w:marRight w:val="0"/>
      <w:marTop w:val="0"/>
      <w:marBottom w:val="0"/>
      <w:divBdr>
        <w:top w:val="none" w:sz="0" w:space="0" w:color="auto"/>
        <w:left w:val="none" w:sz="0" w:space="0" w:color="auto"/>
        <w:bottom w:val="none" w:sz="0" w:space="0" w:color="auto"/>
        <w:right w:val="none" w:sz="0" w:space="0" w:color="auto"/>
      </w:divBdr>
      <w:divsChild>
        <w:div w:id="160659297">
          <w:marLeft w:val="446"/>
          <w:marRight w:val="0"/>
          <w:marTop w:val="0"/>
          <w:marBottom w:val="0"/>
          <w:divBdr>
            <w:top w:val="none" w:sz="0" w:space="0" w:color="auto"/>
            <w:left w:val="none" w:sz="0" w:space="0" w:color="auto"/>
            <w:bottom w:val="none" w:sz="0" w:space="0" w:color="auto"/>
            <w:right w:val="none" w:sz="0" w:space="0" w:color="auto"/>
          </w:divBdr>
        </w:div>
        <w:div w:id="1026175553">
          <w:marLeft w:val="446"/>
          <w:marRight w:val="0"/>
          <w:marTop w:val="0"/>
          <w:marBottom w:val="0"/>
          <w:divBdr>
            <w:top w:val="none" w:sz="0" w:space="0" w:color="auto"/>
            <w:left w:val="none" w:sz="0" w:space="0" w:color="auto"/>
            <w:bottom w:val="none" w:sz="0" w:space="0" w:color="auto"/>
            <w:right w:val="none" w:sz="0" w:space="0" w:color="auto"/>
          </w:divBdr>
        </w:div>
        <w:div w:id="959455767">
          <w:marLeft w:val="446"/>
          <w:marRight w:val="0"/>
          <w:marTop w:val="0"/>
          <w:marBottom w:val="0"/>
          <w:divBdr>
            <w:top w:val="none" w:sz="0" w:space="0" w:color="auto"/>
            <w:left w:val="none" w:sz="0" w:space="0" w:color="auto"/>
            <w:bottom w:val="none" w:sz="0" w:space="0" w:color="auto"/>
            <w:right w:val="none" w:sz="0" w:space="0" w:color="auto"/>
          </w:divBdr>
        </w:div>
        <w:div w:id="1940019010">
          <w:marLeft w:val="446"/>
          <w:marRight w:val="0"/>
          <w:marTop w:val="0"/>
          <w:marBottom w:val="0"/>
          <w:divBdr>
            <w:top w:val="none" w:sz="0" w:space="0" w:color="auto"/>
            <w:left w:val="none" w:sz="0" w:space="0" w:color="auto"/>
            <w:bottom w:val="none" w:sz="0" w:space="0" w:color="auto"/>
            <w:right w:val="none" w:sz="0" w:space="0" w:color="auto"/>
          </w:divBdr>
        </w:div>
        <w:div w:id="343291679">
          <w:marLeft w:val="446"/>
          <w:marRight w:val="0"/>
          <w:marTop w:val="0"/>
          <w:marBottom w:val="0"/>
          <w:divBdr>
            <w:top w:val="none" w:sz="0" w:space="0" w:color="auto"/>
            <w:left w:val="none" w:sz="0" w:space="0" w:color="auto"/>
            <w:bottom w:val="none" w:sz="0" w:space="0" w:color="auto"/>
            <w:right w:val="none" w:sz="0" w:space="0" w:color="auto"/>
          </w:divBdr>
        </w:div>
        <w:div w:id="676420336">
          <w:marLeft w:val="446"/>
          <w:marRight w:val="0"/>
          <w:marTop w:val="0"/>
          <w:marBottom w:val="0"/>
          <w:divBdr>
            <w:top w:val="none" w:sz="0" w:space="0" w:color="auto"/>
            <w:left w:val="none" w:sz="0" w:space="0" w:color="auto"/>
            <w:bottom w:val="none" w:sz="0" w:space="0" w:color="auto"/>
            <w:right w:val="none" w:sz="0" w:space="0" w:color="auto"/>
          </w:divBdr>
        </w:div>
        <w:div w:id="1673726577">
          <w:marLeft w:val="446"/>
          <w:marRight w:val="0"/>
          <w:marTop w:val="0"/>
          <w:marBottom w:val="0"/>
          <w:divBdr>
            <w:top w:val="none" w:sz="0" w:space="0" w:color="auto"/>
            <w:left w:val="none" w:sz="0" w:space="0" w:color="auto"/>
            <w:bottom w:val="none" w:sz="0" w:space="0" w:color="auto"/>
            <w:right w:val="none" w:sz="0" w:space="0" w:color="auto"/>
          </w:divBdr>
        </w:div>
        <w:div w:id="84231779">
          <w:marLeft w:val="446"/>
          <w:marRight w:val="0"/>
          <w:marTop w:val="0"/>
          <w:marBottom w:val="0"/>
          <w:divBdr>
            <w:top w:val="none" w:sz="0" w:space="0" w:color="auto"/>
            <w:left w:val="none" w:sz="0" w:space="0" w:color="auto"/>
            <w:bottom w:val="none" w:sz="0" w:space="0" w:color="auto"/>
            <w:right w:val="none" w:sz="0" w:space="0" w:color="auto"/>
          </w:divBdr>
        </w:div>
        <w:div w:id="1909607119">
          <w:marLeft w:val="446"/>
          <w:marRight w:val="0"/>
          <w:marTop w:val="0"/>
          <w:marBottom w:val="0"/>
          <w:divBdr>
            <w:top w:val="none" w:sz="0" w:space="0" w:color="auto"/>
            <w:left w:val="none" w:sz="0" w:space="0" w:color="auto"/>
            <w:bottom w:val="none" w:sz="0" w:space="0" w:color="auto"/>
            <w:right w:val="none" w:sz="0" w:space="0" w:color="auto"/>
          </w:divBdr>
        </w:div>
        <w:div w:id="1196427892">
          <w:marLeft w:val="446"/>
          <w:marRight w:val="0"/>
          <w:marTop w:val="0"/>
          <w:marBottom w:val="0"/>
          <w:divBdr>
            <w:top w:val="none" w:sz="0" w:space="0" w:color="auto"/>
            <w:left w:val="none" w:sz="0" w:space="0" w:color="auto"/>
            <w:bottom w:val="none" w:sz="0" w:space="0" w:color="auto"/>
            <w:right w:val="none" w:sz="0" w:space="0" w:color="auto"/>
          </w:divBdr>
        </w:div>
        <w:div w:id="2076010124">
          <w:marLeft w:val="446"/>
          <w:marRight w:val="0"/>
          <w:marTop w:val="0"/>
          <w:marBottom w:val="0"/>
          <w:divBdr>
            <w:top w:val="none" w:sz="0" w:space="0" w:color="auto"/>
            <w:left w:val="none" w:sz="0" w:space="0" w:color="auto"/>
            <w:bottom w:val="none" w:sz="0" w:space="0" w:color="auto"/>
            <w:right w:val="none" w:sz="0" w:space="0" w:color="auto"/>
          </w:divBdr>
        </w:div>
        <w:div w:id="478620707">
          <w:marLeft w:val="446"/>
          <w:marRight w:val="0"/>
          <w:marTop w:val="0"/>
          <w:marBottom w:val="0"/>
          <w:divBdr>
            <w:top w:val="none" w:sz="0" w:space="0" w:color="auto"/>
            <w:left w:val="none" w:sz="0" w:space="0" w:color="auto"/>
            <w:bottom w:val="none" w:sz="0" w:space="0" w:color="auto"/>
            <w:right w:val="none" w:sz="0" w:space="0" w:color="auto"/>
          </w:divBdr>
        </w:div>
        <w:div w:id="464782520">
          <w:marLeft w:val="446"/>
          <w:marRight w:val="0"/>
          <w:marTop w:val="0"/>
          <w:marBottom w:val="0"/>
          <w:divBdr>
            <w:top w:val="none" w:sz="0" w:space="0" w:color="auto"/>
            <w:left w:val="none" w:sz="0" w:space="0" w:color="auto"/>
            <w:bottom w:val="none" w:sz="0" w:space="0" w:color="auto"/>
            <w:right w:val="none" w:sz="0" w:space="0" w:color="auto"/>
          </w:divBdr>
        </w:div>
        <w:div w:id="578830491">
          <w:marLeft w:val="446"/>
          <w:marRight w:val="0"/>
          <w:marTop w:val="0"/>
          <w:marBottom w:val="0"/>
          <w:divBdr>
            <w:top w:val="none" w:sz="0" w:space="0" w:color="auto"/>
            <w:left w:val="none" w:sz="0" w:space="0" w:color="auto"/>
            <w:bottom w:val="none" w:sz="0" w:space="0" w:color="auto"/>
            <w:right w:val="none" w:sz="0" w:space="0" w:color="auto"/>
          </w:divBdr>
        </w:div>
        <w:div w:id="502010662">
          <w:marLeft w:val="446"/>
          <w:marRight w:val="0"/>
          <w:marTop w:val="0"/>
          <w:marBottom w:val="0"/>
          <w:divBdr>
            <w:top w:val="none" w:sz="0" w:space="0" w:color="auto"/>
            <w:left w:val="none" w:sz="0" w:space="0" w:color="auto"/>
            <w:bottom w:val="none" w:sz="0" w:space="0" w:color="auto"/>
            <w:right w:val="none" w:sz="0" w:space="0" w:color="auto"/>
          </w:divBdr>
        </w:div>
        <w:div w:id="1138523846">
          <w:marLeft w:val="446"/>
          <w:marRight w:val="0"/>
          <w:marTop w:val="0"/>
          <w:marBottom w:val="0"/>
          <w:divBdr>
            <w:top w:val="none" w:sz="0" w:space="0" w:color="auto"/>
            <w:left w:val="none" w:sz="0" w:space="0" w:color="auto"/>
            <w:bottom w:val="none" w:sz="0" w:space="0" w:color="auto"/>
            <w:right w:val="none" w:sz="0" w:space="0" w:color="auto"/>
          </w:divBdr>
        </w:div>
        <w:div w:id="491986840">
          <w:marLeft w:val="446"/>
          <w:marRight w:val="0"/>
          <w:marTop w:val="0"/>
          <w:marBottom w:val="0"/>
          <w:divBdr>
            <w:top w:val="none" w:sz="0" w:space="0" w:color="auto"/>
            <w:left w:val="none" w:sz="0" w:space="0" w:color="auto"/>
            <w:bottom w:val="none" w:sz="0" w:space="0" w:color="auto"/>
            <w:right w:val="none" w:sz="0" w:space="0" w:color="auto"/>
          </w:divBdr>
        </w:div>
      </w:divsChild>
    </w:div>
    <w:div w:id="61760296">
      <w:bodyDiv w:val="1"/>
      <w:marLeft w:val="0"/>
      <w:marRight w:val="0"/>
      <w:marTop w:val="0"/>
      <w:marBottom w:val="0"/>
      <w:divBdr>
        <w:top w:val="none" w:sz="0" w:space="0" w:color="auto"/>
        <w:left w:val="none" w:sz="0" w:space="0" w:color="auto"/>
        <w:bottom w:val="none" w:sz="0" w:space="0" w:color="auto"/>
        <w:right w:val="none" w:sz="0" w:space="0" w:color="auto"/>
      </w:divBdr>
      <w:divsChild>
        <w:div w:id="1571379443">
          <w:marLeft w:val="0"/>
          <w:marRight w:val="0"/>
          <w:marTop w:val="0"/>
          <w:marBottom w:val="0"/>
          <w:divBdr>
            <w:top w:val="none" w:sz="0" w:space="0" w:color="auto"/>
            <w:left w:val="none" w:sz="0" w:space="0" w:color="auto"/>
            <w:bottom w:val="none" w:sz="0" w:space="0" w:color="auto"/>
            <w:right w:val="none" w:sz="0" w:space="0" w:color="auto"/>
          </w:divBdr>
          <w:divsChild>
            <w:div w:id="1718747268">
              <w:marLeft w:val="0"/>
              <w:marRight w:val="60"/>
              <w:marTop w:val="0"/>
              <w:marBottom w:val="0"/>
              <w:divBdr>
                <w:top w:val="none" w:sz="0" w:space="0" w:color="auto"/>
                <w:left w:val="none" w:sz="0" w:space="0" w:color="auto"/>
                <w:bottom w:val="none" w:sz="0" w:space="0" w:color="auto"/>
                <w:right w:val="none" w:sz="0" w:space="0" w:color="auto"/>
              </w:divBdr>
              <w:divsChild>
                <w:div w:id="331228642">
                  <w:marLeft w:val="0"/>
                  <w:marRight w:val="0"/>
                  <w:marTop w:val="0"/>
                  <w:marBottom w:val="120"/>
                  <w:divBdr>
                    <w:top w:val="single" w:sz="6" w:space="0" w:color="C0C0C0"/>
                    <w:left w:val="single" w:sz="6" w:space="0" w:color="D9D9D9"/>
                    <w:bottom w:val="single" w:sz="6" w:space="0" w:color="D9D9D9"/>
                    <w:right w:val="single" w:sz="6" w:space="0" w:color="D9D9D9"/>
                  </w:divBdr>
                  <w:divsChild>
                    <w:div w:id="1300914039">
                      <w:marLeft w:val="0"/>
                      <w:marRight w:val="0"/>
                      <w:marTop w:val="0"/>
                      <w:marBottom w:val="0"/>
                      <w:divBdr>
                        <w:top w:val="none" w:sz="0" w:space="0" w:color="auto"/>
                        <w:left w:val="none" w:sz="0" w:space="0" w:color="auto"/>
                        <w:bottom w:val="none" w:sz="0" w:space="0" w:color="auto"/>
                        <w:right w:val="none" w:sz="0" w:space="0" w:color="auto"/>
                      </w:divBdr>
                    </w:div>
                    <w:div w:id="20900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821188">
          <w:marLeft w:val="0"/>
          <w:marRight w:val="0"/>
          <w:marTop w:val="0"/>
          <w:marBottom w:val="0"/>
          <w:divBdr>
            <w:top w:val="none" w:sz="0" w:space="0" w:color="auto"/>
            <w:left w:val="none" w:sz="0" w:space="0" w:color="auto"/>
            <w:bottom w:val="none" w:sz="0" w:space="0" w:color="auto"/>
            <w:right w:val="none" w:sz="0" w:space="0" w:color="auto"/>
          </w:divBdr>
          <w:divsChild>
            <w:div w:id="1702634094">
              <w:marLeft w:val="60"/>
              <w:marRight w:val="0"/>
              <w:marTop w:val="0"/>
              <w:marBottom w:val="0"/>
              <w:divBdr>
                <w:top w:val="none" w:sz="0" w:space="0" w:color="auto"/>
                <w:left w:val="none" w:sz="0" w:space="0" w:color="auto"/>
                <w:bottom w:val="none" w:sz="0" w:space="0" w:color="auto"/>
                <w:right w:val="none" w:sz="0" w:space="0" w:color="auto"/>
              </w:divBdr>
              <w:divsChild>
                <w:div w:id="1715544289">
                  <w:marLeft w:val="0"/>
                  <w:marRight w:val="0"/>
                  <w:marTop w:val="0"/>
                  <w:marBottom w:val="0"/>
                  <w:divBdr>
                    <w:top w:val="none" w:sz="0" w:space="0" w:color="auto"/>
                    <w:left w:val="none" w:sz="0" w:space="0" w:color="auto"/>
                    <w:bottom w:val="none" w:sz="0" w:space="0" w:color="auto"/>
                    <w:right w:val="none" w:sz="0" w:space="0" w:color="auto"/>
                  </w:divBdr>
                  <w:divsChild>
                    <w:div w:id="1151094609">
                      <w:marLeft w:val="0"/>
                      <w:marRight w:val="0"/>
                      <w:marTop w:val="0"/>
                      <w:marBottom w:val="120"/>
                      <w:divBdr>
                        <w:top w:val="single" w:sz="6" w:space="0" w:color="F5F5F5"/>
                        <w:left w:val="single" w:sz="6" w:space="0" w:color="F5F5F5"/>
                        <w:bottom w:val="single" w:sz="6" w:space="0" w:color="F5F5F5"/>
                        <w:right w:val="single" w:sz="6" w:space="0" w:color="F5F5F5"/>
                      </w:divBdr>
                      <w:divsChild>
                        <w:div w:id="1272979433">
                          <w:marLeft w:val="0"/>
                          <w:marRight w:val="0"/>
                          <w:marTop w:val="0"/>
                          <w:marBottom w:val="0"/>
                          <w:divBdr>
                            <w:top w:val="none" w:sz="0" w:space="0" w:color="auto"/>
                            <w:left w:val="none" w:sz="0" w:space="0" w:color="auto"/>
                            <w:bottom w:val="none" w:sz="0" w:space="0" w:color="auto"/>
                            <w:right w:val="none" w:sz="0" w:space="0" w:color="auto"/>
                          </w:divBdr>
                          <w:divsChild>
                            <w:div w:id="12702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2515552">
      <w:bodyDiv w:val="1"/>
      <w:marLeft w:val="0"/>
      <w:marRight w:val="0"/>
      <w:marTop w:val="0"/>
      <w:marBottom w:val="0"/>
      <w:divBdr>
        <w:top w:val="none" w:sz="0" w:space="0" w:color="auto"/>
        <w:left w:val="none" w:sz="0" w:space="0" w:color="auto"/>
        <w:bottom w:val="none" w:sz="0" w:space="0" w:color="auto"/>
        <w:right w:val="none" w:sz="0" w:space="0" w:color="auto"/>
      </w:divBdr>
      <w:divsChild>
        <w:div w:id="465781578">
          <w:marLeft w:val="446"/>
          <w:marRight w:val="0"/>
          <w:marTop w:val="0"/>
          <w:marBottom w:val="0"/>
          <w:divBdr>
            <w:top w:val="none" w:sz="0" w:space="0" w:color="auto"/>
            <w:left w:val="none" w:sz="0" w:space="0" w:color="auto"/>
            <w:bottom w:val="none" w:sz="0" w:space="0" w:color="auto"/>
            <w:right w:val="none" w:sz="0" w:space="0" w:color="auto"/>
          </w:divBdr>
        </w:div>
        <w:div w:id="1833518501">
          <w:marLeft w:val="446"/>
          <w:marRight w:val="0"/>
          <w:marTop w:val="0"/>
          <w:marBottom w:val="0"/>
          <w:divBdr>
            <w:top w:val="none" w:sz="0" w:space="0" w:color="auto"/>
            <w:left w:val="none" w:sz="0" w:space="0" w:color="auto"/>
            <w:bottom w:val="none" w:sz="0" w:space="0" w:color="auto"/>
            <w:right w:val="none" w:sz="0" w:space="0" w:color="auto"/>
          </w:divBdr>
        </w:div>
        <w:div w:id="767970439">
          <w:marLeft w:val="446"/>
          <w:marRight w:val="0"/>
          <w:marTop w:val="0"/>
          <w:marBottom w:val="0"/>
          <w:divBdr>
            <w:top w:val="none" w:sz="0" w:space="0" w:color="auto"/>
            <w:left w:val="none" w:sz="0" w:space="0" w:color="auto"/>
            <w:bottom w:val="none" w:sz="0" w:space="0" w:color="auto"/>
            <w:right w:val="none" w:sz="0" w:space="0" w:color="auto"/>
          </w:divBdr>
        </w:div>
        <w:div w:id="1457286275">
          <w:marLeft w:val="446"/>
          <w:marRight w:val="0"/>
          <w:marTop w:val="0"/>
          <w:marBottom w:val="0"/>
          <w:divBdr>
            <w:top w:val="none" w:sz="0" w:space="0" w:color="auto"/>
            <w:left w:val="none" w:sz="0" w:space="0" w:color="auto"/>
            <w:bottom w:val="none" w:sz="0" w:space="0" w:color="auto"/>
            <w:right w:val="none" w:sz="0" w:space="0" w:color="auto"/>
          </w:divBdr>
        </w:div>
        <w:div w:id="626132327">
          <w:marLeft w:val="446"/>
          <w:marRight w:val="0"/>
          <w:marTop w:val="0"/>
          <w:marBottom w:val="0"/>
          <w:divBdr>
            <w:top w:val="none" w:sz="0" w:space="0" w:color="auto"/>
            <w:left w:val="none" w:sz="0" w:space="0" w:color="auto"/>
            <w:bottom w:val="none" w:sz="0" w:space="0" w:color="auto"/>
            <w:right w:val="none" w:sz="0" w:space="0" w:color="auto"/>
          </w:divBdr>
        </w:div>
        <w:div w:id="868448273">
          <w:marLeft w:val="446"/>
          <w:marRight w:val="0"/>
          <w:marTop w:val="0"/>
          <w:marBottom w:val="0"/>
          <w:divBdr>
            <w:top w:val="none" w:sz="0" w:space="0" w:color="auto"/>
            <w:left w:val="none" w:sz="0" w:space="0" w:color="auto"/>
            <w:bottom w:val="none" w:sz="0" w:space="0" w:color="auto"/>
            <w:right w:val="none" w:sz="0" w:space="0" w:color="auto"/>
          </w:divBdr>
        </w:div>
        <w:div w:id="1923903562">
          <w:marLeft w:val="446"/>
          <w:marRight w:val="0"/>
          <w:marTop w:val="0"/>
          <w:marBottom w:val="0"/>
          <w:divBdr>
            <w:top w:val="none" w:sz="0" w:space="0" w:color="auto"/>
            <w:left w:val="none" w:sz="0" w:space="0" w:color="auto"/>
            <w:bottom w:val="none" w:sz="0" w:space="0" w:color="auto"/>
            <w:right w:val="none" w:sz="0" w:space="0" w:color="auto"/>
          </w:divBdr>
        </w:div>
        <w:div w:id="1285040149">
          <w:marLeft w:val="446"/>
          <w:marRight w:val="0"/>
          <w:marTop w:val="0"/>
          <w:marBottom w:val="0"/>
          <w:divBdr>
            <w:top w:val="none" w:sz="0" w:space="0" w:color="auto"/>
            <w:left w:val="none" w:sz="0" w:space="0" w:color="auto"/>
            <w:bottom w:val="none" w:sz="0" w:space="0" w:color="auto"/>
            <w:right w:val="none" w:sz="0" w:space="0" w:color="auto"/>
          </w:divBdr>
        </w:div>
        <w:div w:id="1394767719">
          <w:marLeft w:val="446"/>
          <w:marRight w:val="0"/>
          <w:marTop w:val="0"/>
          <w:marBottom w:val="0"/>
          <w:divBdr>
            <w:top w:val="none" w:sz="0" w:space="0" w:color="auto"/>
            <w:left w:val="none" w:sz="0" w:space="0" w:color="auto"/>
            <w:bottom w:val="none" w:sz="0" w:space="0" w:color="auto"/>
            <w:right w:val="none" w:sz="0" w:space="0" w:color="auto"/>
          </w:divBdr>
        </w:div>
        <w:div w:id="1686205440">
          <w:marLeft w:val="446"/>
          <w:marRight w:val="0"/>
          <w:marTop w:val="0"/>
          <w:marBottom w:val="0"/>
          <w:divBdr>
            <w:top w:val="none" w:sz="0" w:space="0" w:color="auto"/>
            <w:left w:val="none" w:sz="0" w:space="0" w:color="auto"/>
            <w:bottom w:val="none" w:sz="0" w:space="0" w:color="auto"/>
            <w:right w:val="none" w:sz="0" w:space="0" w:color="auto"/>
          </w:divBdr>
        </w:div>
        <w:div w:id="1727683779">
          <w:marLeft w:val="446"/>
          <w:marRight w:val="0"/>
          <w:marTop w:val="0"/>
          <w:marBottom w:val="0"/>
          <w:divBdr>
            <w:top w:val="none" w:sz="0" w:space="0" w:color="auto"/>
            <w:left w:val="none" w:sz="0" w:space="0" w:color="auto"/>
            <w:bottom w:val="none" w:sz="0" w:space="0" w:color="auto"/>
            <w:right w:val="none" w:sz="0" w:space="0" w:color="auto"/>
          </w:divBdr>
        </w:div>
        <w:div w:id="76487408">
          <w:marLeft w:val="446"/>
          <w:marRight w:val="0"/>
          <w:marTop w:val="0"/>
          <w:marBottom w:val="0"/>
          <w:divBdr>
            <w:top w:val="none" w:sz="0" w:space="0" w:color="auto"/>
            <w:left w:val="none" w:sz="0" w:space="0" w:color="auto"/>
            <w:bottom w:val="none" w:sz="0" w:space="0" w:color="auto"/>
            <w:right w:val="none" w:sz="0" w:space="0" w:color="auto"/>
          </w:divBdr>
        </w:div>
        <w:div w:id="409817364">
          <w:marLeft w:val="446"/>
          <w:marRight w:val="0"/>
          <w:marTop w:val="0"/>
          <w:marBottom w:val="0"/>
          <w:divBdr>
            <w:top w:val="none" w:sz="0" w:space="0" w:color="auto"/>
            <w:left w:val="none" w:sz="0" w:space="0" w:color="auto"/>
            <w:bottom w:val="none" w:sz="0" w:space="0" w:color="auto"/>
            <w:right w:val="none" w:sz="0" w:space="0" w:color="auto"/>
          </w:divBdr>
        </w:div>
        <w:div w:id="1449812059">
          <w:marLeft w:val="446"/>
          <w:marRight w:val="0"/>
          <w:marTop w:val="0"/>
          <w:marBottom w:val="0"/>
          <w:divBdr>
            <w:top w:val="none" w:sz="0" w:space="0" w:color="auto"/>
            <w:left w:val="none" w:sz="0" w:space="0" w:color="auto"/>
            <w:bottom w:val="none" w:sz="0" w:space="0" w:color="auto"/>
            <w:right w:val="none" w:sz="0" w:space="0" w:color="auto"/>
          </w:divBdr>
        </w:div>
        <w:div w:id="1686900306">
          <w:marLeft w:val="446"/>
          <w:marRight w:val="0"/>
          <w:marTop w:val="0"/>
          <w:marBottom w:val="0"/>
          <w:divBdr>
            <w:top w:val="none" w:sz="0" w:space="0" w:color="auto"/>
            <w:left w:val="none" w:sz="0" w:space="0" w:color="auto"/>
            <w:bottom w:val="none" w:sz="0" w:space="0" w:color="auto"/>
            <w:right w:val="none" w:sz="0" w:space="0" w:color="auto"/>
          </w:divBdr>
        </w:div>
        <w:div w:id="793013715">
          <w:marLeft w:val="446"/>
          <w:marRight w:val="0"/>
          <w:marTop w:val="0"/>
          <w:marBottom w:val="0"/>
          <w:divBdr>
            <w:top w:val="none" w:sz="0" w:space="0" w:color="auto"/>
            <w:left w:val="none" w:sz="0" w:space="0" w:color="auto"/>
            <w:bottom w:val="none" w:sz="0" w:space="0" w:color="auto"/>
            <w:right w:val="none" w:sz="0" w:space="0" w:color="auto"/>
          </w:divBdr>
        </w:div>
        <w:div w:id="1112944259">
          <w:marLeft w:val="446"/>
          <w:marRight w:val="0"/>
          <w:marTop w:val="0"/>
          <w:marBottom w:val="0"/>
          <w:divBdr>
            <w:top w:val="none" w:sz="0" w:space="0" w:color="auto"/>
            <w:left w:val="none" w:sz="0" w:space="0" w:color="auto"/>
            <w:bottom w:val="none" w:sz="0" w:space="0" w:color="auto"/>
            <w:right w:val="none" w:sz="0" w:space="0" w:color="auto"/>
          </w:divBdr>
        </w:div>
      </w:divsChild>
    </w:div>
    <w:div w:id="1794057016">
      <w:bodyDiv w:val="1"/>
      <w:marLeft w:val="0"/>
      <w:marRight w:val="0"/>
      <w:marTop w:val="0"/>
      <w:marBottom w:val="0"/>
      <w:divBdr>
        <w:top w:val="none" w:sz="0" w:space="0" w:color="auto"/>
        <w:left w:val="none" w:sz="0" w:space="0" w:color="auto"/>
        <w:bottom w:val="none" w:sz="0" w:space="0" w:color="auto"/>
        <w:right w:val="none" w:sz="0" w:space="0" w:color="auto"/>
      </w:divBdr>
      <w:divsChild>
        <w:div w:id="1578172956">
          <w:marLeft w:val="446"/>
          <w:marRight w:val="0"/>
          <w:marTop w:val="0"/>
          <w:marBottom w:val="0"/>
          <w:divBdr>
            <w:top w:val="none" w:sz="0" w:space="0" w:color="auto"/>
            <w:left w:val="none" w:sz="0" w:space="0" w:color="auto"/>
            <w:bottom w:val="none" w:sz="0" w:space="0" w:color="auto"/>
            <w:right w:val="none" w:sz="0" w:space="0" w:color="auto"/>
          </w:divBdr>
        </w:div>
        <w:div w:id="1122309481">
          <w:marLeft w:val="446"/>
          <w:marRight w:val="0"/>
          <w:marTop w:val="0"/>
          <w:marBottom w:val="0"/>
          <w:divBdr>
            <w:top w:val="none" w:sz="0" w:space="0" w:color="auto"/>
            <w:left w:val="none" w:sz="0" w:space="0" w:color="auto"/>
            <w:bottom w:val="none" w:sz="0" w:space="0" w:color="auto"/>
            <w:right w:val="none" w:sz="0" w:space="0" w:color="auto"/>
          </w:divBdr>
        </w:div>
        <w:div w:id="1915118483">
          <w:marLeft w:val="446"/>
          <w:marRight w:val="0"/>
          <w:marTop w:val="0"/>
          <w:marBottom w:val="0"/>
          <w:divBdr>
            <w:top w:val="none" w:sz="0" w:space="0" w:color="auto"/>
            <w:left w:val="none" w:sz="0" w:space="0" w:color="auto"/>
            <w:bottom w:val="none" w:sz="0" w:space="0" w:color="auto"/>
            <w:right w:val="none" w:sz="0" w:space="0" w:color="auto"/>
          </w:divBdr>
        </w:div>
        <w:div w:id="20590623">
          <w:marLeft w:val="446"/>
          <w:marRight w:val="0"/>
          <w:marTop w:val="0"/>
          <w:marBottom w:val="0"/>
          <w:divBdr>
            <w:top w:val="none" w:sz="0" w:space="0" w:color="auto"/>
            <w:left w:val="none" w:sz="0" w:space="0" w:color="auto"/>
            <w:bottom w:val="none" w:sz="0" w:space="0" w:color="auto"/>
            <w:right w:val="none" w:sz="0" w:space="0" w:color="auto"/>
          </w:divBdr>
        </w:div>
        <w:div w:id="223225526">
          <w:marLeft w:val="446"/>
          <w:marRight w:val="0"/>
          <w:marTop w:val="0"/>
          <w:marBottom w:val="0"/>
          <w:divBdr>
            <w:top w:val="none" w:sz="0" w:space="0" w:color="auto"/>
            <w:left w:val="none" w:sz="0" w:space="0" w:color="auto"/>
            <w:bottom w:val="none" w:sz="0" w:space="0" w:color="auto"/>
            <w:right w:val="none" w:sz="0" w:space="0" w:color="auto"/>
          </w:divBdr>
        </w:div>
        <w:div w:id="293945000">
          <w:marLeft w:val="446"/>
          <w:marRight w:val="0"/>
          <w:marTop w:val="0"/>
          <w:marBottom w:val="0"/>
          <w:divBdr>
            <w:top w:val="none" w:sz="0" w:space="0" w:color="auto"/>
            <w:left w:val="none" w:sz="0" w:space="0" w:color="auto"/>
            <w:bottom w:val="none" w:sz="0" w:space="0" w:color="auto"/>
            <w:right w:val="none" w:sz="0" w:space="0" w:color="auto"/>
          </w:divBdr>
        </w:div>
        <w:div w:id="1385912762">
          <w:marLeft w:val="446"/>
          <w:marRight w:val="0"/>
          <w:marTop w:val="0"/>
          <w:marBottom w:val="0"/>
          <w:divBdr>
            <w:top w:val="none" w:sz="0" w:space="0" w:color="auto"/>
            <w:left w:val="none" w:sz="0" w:space="0" w:color="auto"/>
            <w:bottom w:val="none" w:sz="0" w:space="0" w:color="auto"/>
            <w:right w:val="none" w:sz="0" w:space="0" w:color="auto"/>
          </w:divBdr>
        </w:div>
        <w:div w:id="935207786">
          <w:marLeft w:val="446"/>
          <w:marRight w:val="0"/>
          <w:marTop w:val="0"/>
          <w:marBottom w:val="0"/>
          <w:divBdr>
            <w:top w:val="none" w:sz="0" w:space="0" w:color="auto"/>
            <w:left w:val="none" w:sz="0" w:space="0" w:color="auto"/>
            <w:bottom w:val="none" w:sz="0" w:space="0" w:color="auto"/>
            <w:right w:val="none" w:sz="0" w:space="0" w:color="auto"/>
          </w:divBdr>
        </w:div>
        <w:div w:id="542987151">
          <w:marLeft w:val="446"/>
          <w:marRight w:val="0"/>
          <w:marTop w:val="0"/>
          <w:marBottom w:val="0"/>
          <w:divBdr>
            <w:top w:val="none" w:sz="0" w:space="0" w:color="auto"/>
            <w:left w:val="none" w:sz="0" w:space="0" w:color="auto"/>
            <w:bottom w:val="none" w:sz="0" w:space="0" w:color="auto"/>
            <w:right w:val="none" w:sz="0" w:space="0" w:color="auto"/>
          </w:divBdr>
        </w:div>
        <w:div w:id="1232497652">
          <w:marLeft w:val="446"/>
          <w:marRight w:val="0"/>
          <w:marTop w:val="0"/>
          <w:marBottom w:val="0"/>
          <w:divBdr>
            <w:top w:val="none" w:sz="0" w:space="0" w:color="auto"/>
            <w:left w:val="none" w:sz="0" w:space="0" w:color="auto"/>
            <w:bottom w:val="none" w:sz="0" w:space="0" w:color="auto"/>
            <w:right w:val="none" w:sz="0" w:space="0" w:color="auto"/>
          </w:divBdr>
        </w:div>
        <w:div w:id="30039473">
          <w:marLeft w:val="446"/>
          <w:marRight w:val="0"/>
          <w:marTop w:val="0"/>
          <w:marBottom w:val="0"/>
          <w:divBdr>
            <w:top w:val="none" w:sz="0" w:space="0" w:color="auto"/>
            <w:left w:val="none" w:sz="0" w:space="0" w:color="auto"/>
            <w:bottom w:val="none" w:sz="0" w:space="0" w:color="auto"/>
            <w:right w:val="none" w:sz="0" w:space="0" w:color="auto"/>
          </w:divBdr>
        </w:div>
        <w:div w:id="975141592">
          <w:marLeft w:val="446"/>
          <w:marRight w:val="0"/>
          <w:marTop w:val="0"/>
          <w:marBottom w:val="0"/>
          <w:divBdr>
            <w:top w:val="none" w:sz="0" w:space="0" w:color="auto"/>
            <w:left w:val="none" w:sz="0" w:space="0" w:color="auto"/>
            <w:bottom w:val="none" w:sz="0" w:space="0" w:color="auto"/>
            <w:right w:val="none" w:sz="0" w:space="0" w:color="auto"/>
          </w:divBdr>
        </w:div>
        <w:div w:id="1747609123">
          <w:marLeft w:val="446"/>
          <w:marRight w:val="0"/>
          <w:marTop w:val="0"/>
          <w:marBottom w:val="0"/>
          <w:divBdr>
            <w:top w:val="none" w:sz="0" w:space="0" w:color="auto"/>
            <w:left w:val="none" w:sz="0" w:space="0" w:color="auto"/>
            <w:bottom w:val="none" w:sz="0" w:space="0" w:color="auto"/>
            <w:right w:val="none" w:sz="0" w:space="0" w:color="auto"/>
          </w:divBdr>
        </w:div>
        <w:div w:id="150878247">
          <w:marLeft w:val="446"/>
          <w:marRight w:val="0"/>
          <w:marTop w:val="0"/>
          <w:marBottom w:val="0"/>
          <w:divBdr>
            <w:top w:val="none" w:sz="0" w:space="0" w:color="auto"/>
            <w:left w:val="none" w:sz="0" w:space="0" w:color="auto"/>
            <w:bottom w:val="none" w:sz="0" w:space="0" w:color="auto"/>
            <w:right w:val="none" w:sz="0" w:space="0" w:color="auto"/>
          </w:divBdr>
        </w:div>
        <w:div w:id="2100365685">
          <w:marLeft w:val="446"/>
          <w:marRight w:val="0"/>
          <w:marTop w:val="0"/>
          <w:marBottom w:val="0"/>
          <w:divBdr>
            <w:top w:val="none" w:sz="0" w:space="0" w:color="auto"/>
            <w:left w:val="none" w:sz="0" w:space="0" w:color="auto"/>
            <w:bottom w:val="none" w:sz="0" w:space="0" w:color="auto"/>
            <w:right w:val="none" w:sz="0" w:space="0" w:color="auto"/>
          </w:divBdr>
        </w:div>
        <w:div w:id="66921130">
          <w:marLeft w:val="446"/>
          <w:marRight w:val="0"/>
          <w:marTop w:val="0"/>
          <w:marBottom w:val="0"/>
          <w:divBdr>
            <w:top w:val="none" w:sz="0" w:space="0" w:color="auto"/>
            <w:left w:val="none" w:sz="0" w:space="0" w:color="auto"/>
            <w:bottom w:val="none" w:sz="0" w:space="0" w:color="auto"/>
            <w:right w:val="none" w:sz="0" w:space="0" w:color="auto"/>
          </w:divBdr>
        </w:div>
        <w:div w:id="1710110746">
          <w:marLeft w:val="446"/>
          <w:marRight w:val="0"/>
          <w:marTop w:val="0"/>
          <w:marBottom w:val="0"/>
          <w:divBdr>
            <w:top w:val="none" w:sz="0" w:space="0" w:color="auto"/>
            <w:left w:val="none" w:sz="0" w:space="0" w:color="auto"/>
            <w:bottom w:val="none" w:sz="0" w:space="0" w:color="auto"/>
            <w:right w:val="none" w:sz="0" w:space="0" w:color="auto"/>
          </w:divBdr>
        </w:div>
      </w:divsChild>
    </w:div>
    <w:div w:id="1808425748">
      <w:bodyDiv w:val="1"/>
      <w:marLeft w:val="0"/>
      <w:marRight w:val="0"/>
      <w:marTop w:val="0"/>
      <w:marBottom w:val="0"/>
      <w:divBdr>
        <w:top w:val="none" w:sz="0" w:space="0" w:color="auto"/>
        <w:left w:val="none" w:sz="0" w:space="0" w:color="auto"/>
        <w:bottom w:val="none" w:sz="0" w:space="0" w:color="auto"/>
        <w:right w:val="none" w:sz="0" w:space="0" w:color="auto"/>
      </w:divBdr>
      <w:divsChild>
        <w:div w:id="725497351">
          <w:marLeft w:val="0"/>
          <w:marRight w:val="0"/>
          <w:marTop w:val="0"/>
          <w:marBottom w:val="0"/>
          <w:divBdr>
            <w:top w:val="none" w:sz="0" w:space="0" w:color="auto"/>
            <w:left w:val="none" w:sz="0" w:space="0" w:color="auto"/>
            <w:bottom w:val="none" w:sz="0" w:space="0" w:color="auto"/>
            <w:right w:val="none" w:sz="0" w:space="0" w:color="auto"/>
          </w:divBdr>
          <w:divsChild>
            <w:div w:id="1461145553">
              <w:marLeft w:val="0"/>
              <w:marRight w:val="60"/>
              <w:marTop w:val="0"/>
              <w:marBottom w:val="0"/>
              <w:divBdr>
                <w:top w:val="none" w:sz="0" w:space="0" w:color="auto"/>
                <w:left w:val="none" w:sz="0" w:space="0" w:color="auto"/>
                <w:bottom w:val="none" w:sz="0" w:space="0" w:color="auto"/>
                <w:right w:val="none" w:sz="0" w:space="0" w:color="auto"/>
              </w:divBdr>
              <w:divsChild>
                <w:div w:id="1140922252">
                  <w:marLeft w:val="0"/>
                  <w:marRight w:val="0"/>
                  <w:marTop w:val="0"/>
                  <w:marBottom w:val="120"/>
                  <w:divBdr>
                    <w:top w:val="single" w:sz="6" w:space="0" w:color="C0C0C0"/>
                    <w:left w:val="single" w:sz="6" w:space="0" w:color="D9D9D9"/>
                    <w:bottom w:val="single" w:sz="6" w:space="0" w:color="D9D9D9"/>
                    <w:right w:val="single" w:sz="6" w:space="0" w:color="D9D9D9"/>
                  </w:divBdr>
                  <w:divsChild>
                    <w:div w:id="1325694870">
                      <w:marLeft w:val="0"/>
                      <w:marRight w:val="0"/>
                      <w:marTop w:val="0"/>
                      <w:marBottom w:val="0"/>
                      <w:divBdr>
                        <w:top w:val="none" w:sz="0" w:space="0" w:color="auto"/>
                        <w:left w:val="none" w:sz="0" w:space="0" w:color="auto"/>
                        <w:bottom w:val="none" w:sz="0" w:space="0" w:color="auto"/>
                        <w:right w:val="none" w:sz="0" w:space="0" w:color="auto"/>
                      </w:divBdr>
                    </w:div>
                    <w:div w:id="140699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633977">
          <w:marLeft w:val="0"/>
          <w:marRight w:val="0"/>
          <w:marTop w:val="0"/>
          <w:marBottom w:val="0"/>
          <w:divBdr>
            <w:top w:val="none" w:sz="0" w:space="0" w:color="auto"/>
            <w:left w:val="none" w:sz="0" w:space="0" w:color="auto"/>
            <w:bottom w:val="none" w:sz="0" w:space="0" w:color="auto"/>
            <w:right w:val="none" w:sz="0" w:space="0" w:color="auto"/>
          </w:divBdr>
          <w:divsChild>
            <w:div w:id="990595089">
              <w:marLeft w:val="60"/>
              <w:marRight w:val="0"/>
              <w:marTop w:val="0"/>
              <w:marBottom w:val="0"/>
              <w:divBdr>
                <w:top w:val="none" w:sz="0" w:space="0" w:color="auto"/>
                <w:left w:val="none" w:sz="0" w:space="0" w:color="auto"/>
                <w:bottom w:val="none" w:sz="0" w:space="0" w:color="auto"/>
                <w:right w:val="none" w:sz="0" w:space="0" w:color="auto"/>
              </w:divBdr>
              <w:divsChild>
                <w:div w:id="1465586074">
                  <w:marLeft w:val="0"/>
                  <w:marRight w:val="0"/>
                  <w:marTop w:val="0"/>
                  <w:marBottom w:val="0"/>
                  <w:divBdr>
                    <w:top w:val="none" w:sz="0" w:space="0" w:color="auto"/>
                    <w:left w:val="none" w:sz="0" w:space="0" w:color="auto"/>
                    <w:bottom w:val="none" w:sz="0" w:space="0" w:color="auto"/>
                    <w:right w:val="none" w:sz="0" w:space="0" w:color="auto"/>
                  </w:divBdr>
                  <w:divsChild>
                    <w:div w:id="399137143">
                      <w:marLeft w:val="0"/>
                      <w:marRight w:val="0"/>
                      <w:marTop w:val="0"/>
                      <w:marBottom w:val="120"/>
                      <w:divBdr>
                        <w:top w:val="single" w:sz="6" w:space="0" w:color="F5F5F5"/>
                        <w:left w:val="single" w:sz="6" w:space="0" w:color="F5F5F5"/>
                        <w:bottom w:val="single" w:sz="6" w:space="0" w:color="F5F5F5"/>
                        <w:right w:val="single" w:sz="6" w:space="0" w:color="F5F5F5"/>
                      </w:divBdr>
                      <w:divsChild>
                        <w:div w:id="1892115247">
                          <w:marLeft w:val="0"/>
                          <w:marRight w:val="0"/>
                          <w:marTop w:val="0"/>
                          <w:marBottom w:val="0"/>
                          <w:divBdr>
                            <w:top w:val="none" w:sz="0" w:space="0" w:color="auto"/>
                            <w:left w:val="none" w:sz="0" w:space="0" w:color="auto"/>
                            <w:bottom w:val="none" w:sz="0" w:space="0" w:color="auto"/>
                            <w:right w:val="none" w:sz="0" w:space="0" w:color="auto"/>
                          </w:divBdr>
                          <w:divsChild>
                            <w:div w:id="116269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603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CA984-807D-4E8A-8484-91BC36F2F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1621</Words>
  <Characters>9241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3</cp:revision>
  <dcterms:created xsi:type="dcterms:W3CDTF">2017-12-29T09:56:00Z</dcterms:created>
  <dcterms:modified xsi:type="dcterms:W3CDTF">2017-12-29T10:02:00Z</dcterms:modified>
</cp:coreProperties>
</file>